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05035" w:rsidRPr="00605035" w:rsidRDefault="00605035" w:rsidP="00605035">
      <w:pPr>
        <w:pStyle w:val="2"/>
        <w:rPr>
          <w:color w:val="auto"/>
          <w:sz w:val="14"/>
          <w:szCs w:val="14"/>
        </w:rPr>
      </w:pPr>
      <w:r w:rsidRPr="00605035">
        <w:rPr>
          <w:color w:val="auto"/>
          <w:sz w:val="14"/>
          <w:szCs w:val="14"/>
        </w:rPr>
        <w:t xml:space="preserve">типовая Форма </w:t>
      </w:r>
    </w:p>
    <w:p w:rsidR="00605035" w:rsidRPr="00605035" w:rsidRDefault="00605035" w:rsidP="00605035">
      <w:pPr>
        <w:pStyle w:val="2"/>
        <w:rPr>
          <w:color w:val="auto"/>
          <w:sz w:val="14"/>
          <w:szCs w:val="14"/>
        </w:rPr>
      </w:pPr>
      <w:r w:rsidRPr="00605035">
        <w:rPr>
          <w:color w:val="auto"/>
          <w:sz w:val="14"/>
          <w:szCs w:val="14"/>
        </w:rPr>
        <w:t xml:space="preserve">Договора Банковского счета </w:t>
      </w:r>
    </w:p>
    <w:p w:rsidR="00605035" w:rsidRPr="00605035" w:rsidRDefault="00605035" w:rsidP="00605035">
      <w:pPr>
        <w:pStyle w:val="2"/>
        <w:rPr>
          <w:color w:val="auto"/>
          <w:sz w:val="14"/>
          <w:szCs w:val="14"/>
        </w:rPr>
      </w:pPr>
      <w:r w:rsidRPr="00605035">
        <w:rPr>
          <w:color w:val="auto"/>
          <w:sz w:val="14"/>
          <w:szCs w:val="14"/>
        </w:rPr>
        <w:t>в валюте российской федерации</w:t>
      </w:r>
    </w:p>
    <w:p w:rsidR="00605035" w:rsidRPr="00605035" w:rsidRDefault="00605035" w:rsidP="00605035">
      <w:pPr>
        <w:pStyle w:val="2"/>
        <w:rPr>
          <w:color w:val="auto"/>
          <w:sz w:val="14"/>
          <w:szCs w:val="14"/>
        </w:rPr>
      </w:pPr>
      <w:r w:rsidRPr="00605035">
        <w:rPr>
          <w:color w:val="auto"/>
          <w:sz w:val="14"/>
          <w:szCs w:val="14"/>
        </w:rPr>
        <w:t xml:space="preserve"> юридического лица, созданного в соответствии с законодательством российской федерации – Д</w:t>
      </w:r>
      <w:r w:rsidRPr="00605035">
        <w:rPr>
          <w:color w:val="auto"/>
          <w:sz w:val="14"/>
          <w:szCs w:val="14"/>
          <w:lang w:val="ru-RU"/>
        </w:rPr>
        <w:t xml:space="preserve">ОВЕРИТЕЛЬНОГО </w:t>
      </w:r>
      <w:r w:rsidRPr="00605035">
        <w:rPr>
          <w:color w:val="auto"/>
          <w:sz w:val="14"/>
          <w:szCs w:val="14"/>
        </w:rPr>
        <w:t>У</w:t>
      </w:r>
      <w:r w:rsidRPr="00605035">
        <w:rPr>
          <w:color w:val="auto"/>
          <w:sz w:val="14"/>
          <w:szCs w:val="14"/>
          <w:lang w:val="ru-RU"/>
        </w:rPr>
        <w:t>ПРАВЛЕНИЯ</w:t>
      </w:r>
      <w:r w:rsidRPr="00605035">
        <w:rPr>
          <w:color w:val="auto"/>
          <w:sz w:val="14"/>
          <w:szCs w:val="14"/>
        </w:rPr>
        <w:t xml:space="preserve"> </w:t>
      </w:r>
    </w:p>
    <w:p w:rsidR="00605035" w:rsidRPr="00605035" w:rsidRDefault="00605035" w:rsidP="00605035">
      <w:pPr>
        <w:pStyle w:val="a3"/>
        <w:ind w:right="565"/>
        <w:jc w:val="right"/>
        <w:rPr>
          <w:b w:val="0"/>
          <w:sz w:val="14"/>
          <w:szCs w:val="14"/>
        </w:rPr>
      </w:pPr>
    </w:p>
    <w:p w:rsidR="00605035" w:rsidRPr="00605035" w:rsidRDefault="00605035" w:rsidP="00605035">
      <w:pPr>
        <w:pStyle w:val="a4"/>
        <w:suppressAutoHyphens/>
        <w:ind w:right="565"/>
        <w:rPr>
          <w:sz w:val="14"/>
          <w:szCs w:val="14"/>
        </w:rPr>
      </w:pPr>
      <w:r w:rsidRPr="00605035">
        <w:rPr>
          <w:sz w:val="14"/>
          <w:szCs w:val="14"/>
        </w:rPr>
        <w:t>ДОГОВОР №_________</w:t>
      </w:r>
    </w:p>
    <w:p w:rsidR="00605035" w:rsidRPr="00605035" w:rsidRDefault="00605035" w:rsidP="00605035">
      <w:pPr>
        <w:suppressAutoHyphens/>
        <w:ind w:left="284" w:right="565" w:firstLine="426"/>
        <w:jc w:val="center"/>
        <w:rPr>
          <w:b/>
          <w:sz w:val="14"/>
          <w:szCs w:val="14"/>
        </w:rPr>
      </w:pPr>
      <w:r w:rsidRPr="00605035">
        <w:rPr>
          <w:b/>
          <w:sz w:val="14"/>
          <w:szCs w:val="14"/>
        </w:rPr>
        <w:t xml:space="preserve">банковского счета в валюте Российской Федерации </w:t>
      </w:r>
    </w:p>
    <w:p w:rsidR="00605035" w:rsidRPr="00605035" w:rsidRDefault="00605035" w:rsidP="00605035">
      <w:pPr>
        <w:suppressAutoHyphens/>
        <w:ind w:left="284" w:right="565" w:firstLine="426"/>
        <w:jc w:val="center"/>
        <w:rPr>
          <w:b/>
          <w:sz w:val="14"/>
          <w:szCs w:val="14"/>
        </w:rPr>
      </w:pPr>
      <w:r w:rsidRPr="00605035">
        <w:rPr>
          <w:b/>
          <w:sz w:val="14"/>
          <w:szCs w:val="14"/>
        </w:rPr>
        <w:t xml:space="preserve">юридического лица, созданного в соответствии с законодательством Российской Федерации  </w:t>
      </w:r>
      <w:proofErr w:type="gramStart"/>
      <w:r w:rsidRPr="00605035">
        <w:rPr>
          <w:b/>
          <w:sz w:val="14"/>
          <w:szCs w:val="14"/>
        </w:rPr>
        <w:t>-Д</w:t>
      </w:r>
      <w:proofErr w:type="gramEnd"/>
      <w:r w:rsidRPr="00605035">
        <w:rPr>
          <w:b/>
          <w:sz w:val="14"/>
          <w:szCs w:val="14"/>
        </w:rPr>
        <w:t>У</w:t>
      </w:r>
    </w:p>
    <w:p w:rsidR="00605035" w:rsidRPr="00605035" w:rsidRDefault="00605035" w:rsidP="00605035">
      <w:pPr>
        <w:suppressAutoHyphens/>
        <w:ind w:left="284" w:right="565" w:firstLine="426"/>
        <w:jc w:val="center"/>
        <w:rPr>
          <w:sz w:val="14"/>
          <w:szCs w:val="14"/>
        </w:rPr>
      </w:pPr>
    </w:p>
    <w:p w:rsidR="00605035" w:rsidRPr="00605035" w:rsidRDefault="00605035" w:rsidP="00605035">
      <w:pPr>
        <w:pStyle w:val="Style10"/>
        <w:spacing w:line="240" w:lineRule="auto"/>
        <w:ind w:right="565" w:firstLine="0"/>
        <w:jc w:val="center"/>
        <w:rPr>
          <w:rStyle w:val="FontStyle35"/>
          <w:rFonts w:ascii="Times New Roman" w:hAnsi="Times New Roman"/>
          <w:bCs w:val="0"/>
          <w:sz w:val="14"/>
          <w:szCs w:val="14"/>
        </w:rPr>
      </w:pPr>
    </w:p>
    <w:p w:rsidR="00605035" w:rsidRPr="00605035" w:rsidRDefault="00605035" w:rsidP="00605035">
      <w:pPr>
        <w:pStyle w:val="Style10"/>
        <w:spacing w:line="240" w:lineRule="auto"/>
        <w:ind w:right="565" w:firstLine="720"/>
        <w:jc w:val="center"/>
        <w:rPr>
          <w:rStyle w:val="FontStyle35"/>
          <w:rFonts w:ascii="Times New Roman" w:hAnsi="Times New Roman"/>
          <w:b w:val="0"/>
          <w:bCs w:val="0"/>
          <w:sz w:val="14"/>
          <w:szCs w:val="14"/>
        </w:rPr>
      </w:pPr>
    </w:p>
    <w:p w:rsidR="00605035" w:rsidRPr="00605035" w:rsidRDefault="00605035" w:rsidP="00605035">
      <w:pPr>
        <w:suppressAutoHyphens/>
        <w:ind w:left="284" w:right="-8"/>
        <w:rPr>
          <w:sz w:val="14"/>
          <w:szCs w:val="14"/>
        </w:rPr>
      </w:pPr>
      <w:r w:rsidRPr="00605035">
        <w:rPr>
          <w:sz w:val="14"/>
          <w:szCs w:val="14"/>
        </w:rPr>
        <w:t>г.___________                                                                              «_____»_______________ 20___ г.</w:t>
      </w:r>
    </w:p>
    <w:p w:rsidR="00605035" w:rsidRPr="00605035" w:rsidRDefault="00605035" w:rsidP="00605035">
      <w:pPr>
        <w:suppressAutoHyphens/>
        <w:ind w:left="284" w:right="284" w:firstLine="426"/>
        <w:rPr>
          <w:sz w:val="14"/>
          <w:szCs w:val="14"/>
        </w:rPr>
      </w:pPr>
    </w:p>
    <w:p w:rsidR="00605035" w:rsidRPr="00605035" w:rsidRDefault="00605035" w:rsidP="00605035">
      <w:pPr>
        <w:suppressAutoHyphens/>
        <w:ind w:right="-2" w:firstLine="710"/>
        <w:rPr>
          <w:sz w:val="14"/>
          <w:szCs w:val="14"/>
        </w:rPr>
      </w:pPr>
      <w:proofErr w:type="gramStart"/>
      <w:r w:rsidRPr="00605035">
        <w:rPr>
          <w:sz w:val="14"/>
          <w:szCs w:val="14"/>
        </w:rPr>
        <w:t>АКЦИОНЕРНОЕ ОБЩЕСТВО «ГУТА-БАНК», именуемое в дальнейшем «Банк», в лице ______________________________________________________действующего на основании ________________________________________, с одной стороны и________________________________________________________________________________, именуемое в дальнейшем «Клиент», в лице ____________________________________________ действующего на основании________________________________________________________, с другой стороны, совместно именуемые «Стороны», по отдельности – «Сторона», заключили настоящий договор (далее – Договор), о нижеследующем:</w:t>
      </w:r>
      <w:proofErr w:type="gramEnd"/>
    </w:p>
    <w:p w:rsidR="00605035" w:rsidRPr="00605035" w:rsidRDefault="00605035" w:rsidP="00605035">
      <w:pPr>
        <w:suppressAutoHyphens/>
        <w:ind w:right="-1" w:firstLine="709"/>
        <w:rPr>
          <w:sz w:val="14"/>
          <w:szCs w:val="14"/>
        </w:rPr>
      </w:pPr>
    </w:p>
    <w:p w:rsidR="00605035" w:rsidRPr="00605035" w:rsidRDefault="00605035" w:rsidP="00605035">
      <w:pPr>
        <w:suppressAutoHyphens/>
        <w:ind w:right="-1" w:firstLine="709"/>
        <w:jc w:val="center"/>
        <w:rPr>
          <w:b/>
          <w:sz w:val="14"/>
          <w:szCs w:val="14"/>
        </w:rPr>
      </w:pPr>
      <w:r w:rsidRPr="00605035">
        <w:rPr>
          <w:b/>
          <w:sz w:val="14"/>
          <w:szCs w:val="14"/>
        </w:rPr>
        <w:t>1. ПРЕДМЕТ ДОГОВОРА</w:t>
      </w:r>
    </w:p>
    <w:p w:rsidR="00605035" w:rsidRPr="00605035" w:rsidRDefault="00605035" w:rsidP="00605035">
      <w:pPr>
        <w:suppressAutoHyphens/>
        <w:ind w:right="-1" w:firstLine="709"/>
        <w:rPr>
          <w:sz w:val="14"/>
          <w:szCs w:val="14"/>
        </w:rPr>
      </w:pPr>
    </w:p>
    <w:p w:rsidR="00605035" w:rsidRPr="00605035" w:rsidRDefault="00605035" w:rsidP="00605035">
      <w:pPr>
        <w:suppressAutoHyphens/>
        <w:ind w:right="-1" w:firstLine="709"/>
        <w:rPr>
          <w:sz w:val="14"/>
          <w:szCs w:val="14"/>
        </w:rPr>
      </w:pPr>
      <w:r w:rsidRPr="00605035">
        <w:rPr>
          <w:sz w:val="14"/>
          <w:szCs w:val="14"/>
        </w:rPr>
        <w:t>1.1. Банк открывает Клиенту банковский счет №______________________________________ в российских рублях  (далее – «Счет») и осуществляет расчетно-кассовое обслуживание Клиента в порядке, предусмотренном действующим законодательством Российской Федерации, нормативным актами Центрального банка Российской Федерации, внутренними нормативными актами Банка и Договором.</w:t>
      </w:r>
    </w:p>
    <w:p w:rsidR="00605035" w:rsidRPr="00605035" w:rsidRDefault="00605035" w:rsidP="00605035">
      <w:pPr>
        <w:pStyle w:val="Style10"/>
        <w:spacing w:line="240" w:lineRule="auto"/>
        <w:ind w:right="-8" w:firstLine="720"/>
        <w:rPr>
          <w:rStyle w:val="FontStyle35"/>
          <w:rFonts w:ascii="Times New Roman" w:hAnsi="Times New Roman"/>
          <w:b w:val="0"/>
          <w:bCs w:val="0"/>
          <w:sz w:val="14"/>
          <w:szCs w:val="14"/>
        </w:rPr>
      </w:pPr>
      <w:r w:rsidRPr="00605035">
        <w:rPr>
          <w:rStyle w:val="FontStyle35"/>
          <w:rFonts w:ascii="Times New Roman" w:hAnsi="Times New Roman"/>
          <w:b w:val="0"/>
          <w:bCs w:val="0"/>
          <w:sz w:val="14"/>
          <w:szCs w:val="14"/>
        </w:rPr>
        <w:t xml:space="preserve">Счет предназначен для обособленного учета на нем денежных средств,  составляющих  паевой инвестиционный фонд (далее по тексту – ПИФ) под управлением </w:t>
      </w:r>
      <w:r w:rsidRPr="00605035">
        <w:rPr>
          <w:rStyle w:val="FontStyle35"/>
          <w:rFonts w:ascii="Times New Roman" w:hAnsi="Times New Roman"/>
          <w:b w:val="0"/>
          <w:bCs w:val="0"/>
          <w:sz w:val="14"/>
          <w:szCs w:val="14"/>
          <w:u w:val="single"/>
        </w:rPr>
        <w:t>______________________________________________________________________________________.</w:t>
      </w:r>
    </w:p>
    <w:p w:rsidR="00605035" w:rsidRPr="00605035" w:rsidRDefault="00605035" w:rsidP="00605035">
      <w:pPr>
        <w:pStyle w:val="Style10"/>
        <w:spacing w:line="240" w:lineRule="auto"/>
        <w:ind w:right="-8" w:firstLine="720"/>
        <w:rPr>
          <w:rStyle w:val="FontStyle35"/>
          <w:rFonts w:ascii="Times New Roman" w:hAnsi="Times New Roman"/>
          <w:b w:val="0"/>
          <w:bCs w:val="0"/>
          <w:sz w:val="14"/>
          <w:szCs w:val="14"/>
        </w:rPr>
      </w:pPr>
      <w:r w:rsidRPr="00605035">
        <w:rPr>
          <w:rStyle w:val="FontStyle35"/>
          <w:rFonts w:ascii="Times New Roman" w:hAnsi="Times New Roman"/>
          <w:b w:val="0"/>
          <w:bCs w:val="0"/>
          <w:sz w:val="14"/>
          <w:szCs w:val="14"/>
        </w:rPr>
        <w:t>1.2. Клиент оплачивает предоставленные Банком в соответствии с Договором услуги, согласно действующим в Банке на момент проведения операций по Счету или на момент оказания дополнительных сервисных услуг «Тарифам по операциям для юридических лиц и инд</w:t>
      </w:r>
      <w:r w:rsidRPr="00605035">
        <w:rPr>
          <w:rStyle w:val="FontStyle35"/>
          <w:rFonts w:ascii="Times New Roman" w:hAnsi="Times New Roman"/>
          <w:b w:val="0"/>
          <w:bCs w:val="0"/>
          <w:sz w:val="14"/>
          <w:szCs w:val="14"/>
        </w:rPr>
        <w:t>и</w:t>
      </w:r>
      <w:r w:rsidRPr="00605035">
        <w:rPr>
          <w:rStyle w:val="FontStyle35"/>
          <w:rFonts w:ascii="Times New Roman" w:hAnsi="Times New Roman"/>
          <w:b w:val="0"/>
          <w:bCs w:val="0"/>
          <w:sz w:val="14"/>
          <w:szCs w:val="14"/>
        </w:rPr>
        <w:t xml:space="preserve">видуальных предпринимателей» (далее - Тарифы) </w:t>
      </w:r>
    </w:p>
    <w:p w:rsidR="00605035" w:rsidRPr="00605035" w:rsidRDefault="00605035" w:rsidP="00605035">
      <w:pPr>
        <w:suppressAutoHyphens/>
        <w:ind w:right="-1" w:firstLine="709"/>
        <w:rPr>
          <w:sz w:val="14"/>
          <w:szCs w:val="14"/>
        </w:rPr>
      </w:pPr>
    </w:p>
    <w:p w:rsidR="00605035" w:rsidRPr="00605035" w:rsidRDefault="00605035" w:rsidP="00605035">
      <w:pPr>
        <w:suppressAutoHyphens/>
        <w:ind w:right="-1" w:firstLine="709"/>
        <w:jc w:val="center"/>
        <w:rPr>
          <w:b/>
          <w:sz w:val="14"/>
          <w:szCs w:val="14"/>
        </w:rPr>
      </w:pPr>
      <w:r w:rsidRPr="00605035">
        <w:rPr>
          <w:b/>
          <w:sz w:val="14"/>
          <w:szCs w:val="14"/>
        </w:rPr>
        <w:t>2. ПОРЯДОК ОТКРЫТИЯ И ВЕДЕНИЯ СЧЕТА</w:t>
      </w:r>
    </w:p>
    <w:p w:rsidR="00605035" w:rsidRPr="00605035" w:rsidRDefault="00605035" w:rsidP="00605035">
      <w:pPr>
        <w:suppressAutoHyphens/>
        <w:ind w:right="-1" w:firstLine="709"/>
        <w:jc w:val="center"/>
        <w:rPr>
          <w:b/>
          <w:sz w:val="14"/>
          <w:szCs w:val="14"/>
        </w:rPr>
      </w:pPr>
    </w:p>
    <w:p w:rsidR="00605035" w:rsidRPr="00605035" w:rsidRDefault="00605035" w:rsidP="00605035">
      <w:pPr>
        <w:suppressAutoHyphens/>
        <w:ind w:right="-1" w:firstLine="709"/>
        <w:rPr>
          <w:sz w:val="14"/>
          <w:szCs w:val="14"/>
        </w:rPr>
      </w:pPr>
      <w:r w:rsidRPr="00605035">
        <w:rPr>
          <w:sz w:val="14"/>
          <w:szCs w:val="14"/>
        </w:rPr>
        <w:t xml:space="preserve">2.1. Для открытия Счета Клиент представляет в Банк пакет документов в соответствии с Перечнем, установленным Банком в зависимости от вида Клиента. </w:t>
      </w:r>
    </w:p>
    <w:p w:rsidR="00605035" w:rsidRPr="00605035" w:rsidRDefault="00605035" w:rsidP="00605035">
      <w:pPr>
        <w:suppressAutoHyphens/>
        <w:ind w:right="-1" w:firstLine="709"/>
        <w:rPr>
          <w:sz w:val="14"/>
          <w:szCs w:val="14"/>
        </w:rPr>
      </w:pPr>
      <w:r w:rsidRPr="00605035">
        <w:rPr>
          <w:sz w:val="14"/>
          <w:szCs w:val="14"/>
        </w:rPr>
        <w:t>Перечень документов для открытия Счета, а также требования к их оформлению доводятся до сведения Клиента при заключении Договора и могут быть изменены и/или дополнены Банком в одностороннем порядке.</w:t>
      </w:r>
    </w:p>
    <w:p w:rsidR="00605035" w:rsidRPr="00605035" w:rsidRDefault="00605035" w:rsidP="00605035">
      <w:pPr>
        <w:suppressAutoHyphens/>
        <w:ind w:right="-1" w:firstLine="709"/>
        <w:rPr>
          <w:sz w:val="14"/>
          <w:szCs w:val="14"/>
        </w:rPr>
      </w:pPr>
      <w:r w:rsidRPr="00605035">
        <w:rPr>
          <w:sz w:val="14"/>
          <w:szCs w:val="14"/>
        </w:rPr>
        <w:t>2.2. Перечень операций и порядок их совершения по Счету определяются действующим законодательством Российской Федерации, нормативными документами Центрального Банка Российской Федерации и Договором.</w:t>
      </w:r>
    </w:p>
    <w:p w:rsidR="00605035" w:rsidRPr="00605035" w:rsidRDefault="00605035" w:rsidP="00605035">
      <w:pPr>
        <w:pStyle w:val="Style10"/>
        <w:spacing w:line="240" w:lineRule="auto"/>
        <w:ind w:right="-8" w:firstLine="720"/>
        <w:rPr>
          <w:rStyle w:val="FontStyle35"/>
          <w:rFonts w:ascii="Times New Roman" w:hAnsi="Times New Roman"/>
          <w:b w:val="0"/>
          <w:bCs w:val="0"/>
          <w:sz w:val="14"/>
          <w:szCs w:val="14"/>
        </w:rPr>
      </w:pPr>
      <w:r w:rsidRPr="00605035">
        <w:rPr>
          <w:rStyle w:val="FontStyle35"/>
          <w:rFonts w:ascii="Times New Roman" w:hAnsi="Times New Roman"/>
          <w:b w:val="0"/>
          <w:bCs w:val="0"/>
          <w:sz w:val="14"/>
          <w:szCs w:val="14"/>
        </w:rPr>
        <w:t xml:space="preserve">2.3. Операции по списанию средств  со Счета Клиента производятся Банком при наличии согласия </w:t>
      </w:r>
      <w:r w:rsidRPr="00605035">
        <w:rPr>
          <w:rStyle w:val="FontStyle35"/>
          <w:rFonts w:ascii="Times New Roman" w:hAnsi="Times New Roman"/>
          <w:b w:val="0"/>
          <w:bCs w:val="0"/>
          <w:sz w:val="14"/>
          <w:szCs w:val="14"/>
          <w:u w:val="single"/>
        </w:rPr>
        <w:t>_________________________________________,</w:t>
      </w:r>
      <w:r w:rsidRPr="00605035">
        <w:rPr>
          <w:rStyle w:val="FontStyle35"/>
          <w:rFonts w:ascii="Times New Roman" w:hAnsi="Times New Roman"/>
          <w:b w:val="0"/>
          <w:bCs w:val="0"/>
          <w:sz w:val="14"/>
          <w:szCs w:val="14"/>
        </w:rPr>
        <w:t xml:space="preserve"> (далее по тексту - Специализированный депозитарий), осуществляющего контрольные функции специализированного депозитария по распоряжению имуществом, составляющим ПИФ, управляющей компанией которого является Клиент. Согласие Специализированного депозитария на списание денежных средств оформляется путем подписания уполномоченным лицом Специализированного депозитария распоряжения Клие</w:t>
      </w:r>
      <w:r w:rsidRPr="00605035">
        <w:rPr>
          <w:rStyle w:val="FontStyle35"/>
          <w:rFonts w:ascii="Times New Roman" w:hAnsi="Times New Roman"/>
          <w:b w:val="0"/>
          <w:bCs w:val="0"/>
          <w:sz w:val="14"/>
          <w:szCs w:val="14"/>
        </w:rPr>
        <w:t>н</w:t>
      </w:r>
      <w:r w:rsidRPr="00605035">
        <w:rPr>
          <w:rStyle w:val="FontStyle35"/>
          <w:rFonts w:ascii="Times New Roman" w:hAnsi="Times New Roman"/>
          <w:b w:val="0"/>
          <w:bCs w:val="0"/>
          <w:sz w:val="14"/>
          <w:szCs w:val="14"/>
        </w:rPr>
        <w:t>та о перечислении или выдаче денежных средств со Счета Клиента. Действие настоящего пункта не распространяется на списание денежных средств, осуществляемое в порядке, предусмотренном пунктами 4.3., 4.4. Договора.</w:t>
      </w:r>
    </w:p>
    <w:p w:rsidR="00605035" w:rsidRPr="00605035" w:rsidRDefault="00605035" w:rsidP="00605035">
      <w:pPr>
        <w:suppressAutoHyphens/>
        <w:ind w:right="-1" w:firstLine="709"/>
        <w:rPr>
          <w:sz w:val="14"/>
          <w:szCs w:val="14"/>
        </w:rPr>
      </w:pPr>
      <w:r w:rsidRPr="00605035">
        <w:rPr>
          <w:sz w:val="14"/>
          <w:szCs w:val="14"/>
        </w:rPr>
        <w:t>2.4. При совершении операций по Счету Банк, в соответствии с действующим валютным законодательством Российской Федерации, выполняет функции агента валютного контроля и, в пределах предоставленных ему полномочий, осуществляет проверку законности расчетов Клиента в соответствии с законодательством Российской Федерации в валюте Российской Федерации.</w:t>
      </w:r>
    </w:p>
    <w:p w:rsidR="00605035" w:rsidRPr="00605035" w:rsidRDefault="00605035" w:rsidP="00605035">
      <w:pPr>
        <w:pStyle w:val="Style10"/>
        <w:spacing w:line="240" w:lineRule="auto"/>
        <w:ind w:right="-8" w:firstLine="720"/>
        <w:rPr>
          <w:rStyle w:val="FontStyle35"/>
          <w:rFonts w:ascii="Times New Roman" w:hAnsi="Times New Roman"/>
          <w:b w:val="0"/>
          <w:bCs w:val="0"/>
          <w:sz w:val="14"/>
          <w:szCs w:val="14"/>
        </w:rPr>
      </w:pPr>
      <w:r w:rsidRPr="00605035">
        <w:rPr>
          <w:rFonts w:ascii="Times New Roman" w:hAnsi="Times New Roman"/>
          <w:sz w:val="14"/>
          <w:szCs w:val="14"/>
        </w:rPr>
        <w:t xml:space="preserve">2.5. </w:t>
      </w:r>
      <w:r w:rsidRPr="00605035">
        <w:rPr>
          <w:rStyle w:val="FontStyle35"/>
          <w:rFonts w:ascii="Times New Roman" w:hAnsi="Times New Roman"/>
          <w:b w:val="0"/>
          <w:bCs w:val="0"/>
          <w:sz w:val="14"/>
          <w:szCs w:val="14"/>
        </w:rPr>
        <w:t>На денежные средства, находящиеся на Счете, не может быть обращено взыскание по долгам Клиента. В случае признания Клиента банкротом денежные средства, находящиеся на Сч</w:t>
      </w:r>
      <w:r w:rsidRPr="00605035">
        <w:rPr>
          <w:rStyle w:val="FontStyle35"/>
          <w:rFonts w:ascii="Times New Roman" w:hAnsi="Times New Roman"/>
          <w:b w:val="0"/>
          <w:bCs w:val="0"/>
          <w:sz w:val="14"/>
          <w:szCs w:val="14"/>
        </w:rPr>
        <w:t>е</w:t>
      </w:r>
      <w:r w:rsidRPr="00605035">
        <w:rPr>
          <w:rStyle w:val="FontStyle35"/>
          <w:rFonts w:ascii="Times New Roman" w:hAnsi="Times New Roman"/>
          <w:b w:val="0"/>
          <w:bCs w:val="0"/>
          <w:sz w:val="14"/>
          <w:szCs w:val="14"/>
        </w:rPr>
        <w:t>те, в конкурсную массу не включаются.</w:t>
      </w:r>
    </w:p>
    <w:p w:rsidR="00605035" w:rsidRPr="00605035" w:rsidRDefault="00605035" w:rsidP="00605035">
      <w:pPr>
        <w:suppressAutoHyphens/>
        <w:ind w:right="-1" w:firstLine="709"/>
        <w:rPr>
          <w:sz w:val="14"/>
          <w:szCs w:val="14"/>
        </w:rPr>
      </w:pPr>
    </w:p>
    <w:p w:rsidR="00605035" w:rsidRPr="00605035" w:rsidRDefault="00605035" w:rsidP="00605035">
      <w:pPr>
        <w:suppressAutoHyphens/>
        <w:ind w:right="-1" w:firstLine="709"/>
        <w:jc w:val="center"/>
        <w:rPr>
          <w:b/>
          <w:sz w:val="14"/>
          <w:szCs w:val="14"/>
        </w:rPr>
      </w:pPr>
    </w:p>
    <w:p w:rsidR="00605035" w:rsidRPr="00605035" w:rsidRDefault="00605035" w:rsidP="00605035">
      <w:pPr>
        <w:suppressAutoHyphens/>
        <w:ind w:right="-1" w:firstLine="709"/>
        <w:jc w:val="center"/>
        <w:rPr>
          <w:b/>
          <w:sz w:val="14"/>
          <w:szCs w:val="14"/>
        </w:rPr>
      </w:pPr>
      <w:r w:rsidRPr="00605035">
        <w:rPr>
          <w:b/>
          <w:sz w:val="14"/>
          <w:szCs w:val="14"/>
        </w:rPr>
        <w:t>3. ПРАВА И ОБЯЗАННОСТИ СТОРОН</w:t>
      </w:r>
    </w:p>
    <w:p w:rsidR="00605035" w:rsidRPr="00605035" w:rsidRDefault="00605035" w:rsidP="00605035">
      <w:pPr>
        <w:suppressAutoHyphens/>
        <w:ind w:right="-1" w:firstLine="709"/>
        <w:jc w:val="center"/>
        <w:rPr>
          <w:sz w:val="14"/>
          <w:szCs w:val="14"/>
        </w:rPr>
      </w:pPr>
    </w:p>
    <w:p w:rsidR="00605035" w:rsidRPr="00605035" w:rsidRDefault="00605035" w:rsidP="00605035">
      <w:pPr>
        <w:suppressAutoHyphens/>
        <w:ind w:right="-1" w:firstLine="709"/>
        <w:rPr>
          <w:i/>
          <w:sz w:val="14"/>
          <w:szCs w:val="14"/>
        </w:rPr>
      </w:pPr>
      <w:r w:rsidRPr="00605035">
        <w:rPr>
          <w:b/>
          <w:i/>
          <w:sz w:val="14"/>
          <w:szCs w:val="14"/>
        </w:rPr>
        <w:t>3.1. Банк обязан</w:t>
      </w:r>
      <w:r w:rsidRPr="00605035">
        <w:rPr>
          <w:i/>
          <w:sz w:val="14"/>
          <w:szCs w:val="14"/>
        </w:rPr>
        <w:t>:</w:t>
      </w:r>
    </w:p>
    <w:p w:rsidR="00605035" w:rsidRPr="00605035" w:rsidRDefault="00605035" w:rsidP="00605035">
      <w:pPr>
        <w:suppressAutoHyphens/>
        <w:ind w:right="-1" w:firstLine="709"/>
        <w:rPr>
          <w:sz w:val="14"/>
          <w:szCs w:val="14"/>
        </w:rPr>
      </w:pPr>
      <w:r w:rsidRPr="00605035">
        <w:rPr>
          <w:sz w:val="14"/>
          <w:szCs w:val="14"/>
        </w:rPr>
        <w:t>3.1.1. Открыть по заявлению Клиента Счет Клиенту при представлении им пакета документов, предусмотренного п. 2.1. Договора, а также при внесении Клиентом платы, установленной Тарифами Банка, действующими в Банке на день открытия Счета.</w:t>
      </w:r>
    </w:p>
    <w:p w:rsidR="00605035" w:rsidRPr="00605035" w:rsidRDefault="00605035" w:rsidP="00605035">
      <w:pPr>
        <w:suppressAutoHyphens/>
        <w:ind w:right="-1" w:firstLine="709"/>
        <w:rPr>
          <w:sz w:val="14"/>
          <w:szCs w:val="14"/>
        </w:rPr>
      </w:pPr>
      <w:r w:rsidRPr="00605035">
        <w:rPr>
          <w:sz w:val="14"/>
          <w:szCs w:val="14"/>
        </w:rPr>
        <w:t>3.1.2. Зачислять денежные средства, поступающие в адрес Клиента, без ограничения, за исключением случаев, предусмотренных действующим законодательством Российской Федерации.</w:t>
      </w:r>
    </w:p>
    <w:p w:rsidR="00605035" w:rsidRPr="00605035" w:rsidRDefault="00605035" w:rsidP="00605035">
      <w:pPr>
        <w:suppressAutoHyphens/>
        <w:ind w:right="-1" w:firstLine="709"/>
        <w:rPr>
          <w:sz w:val="14"/>
          <w:szCs w:val="14"/>
        </w:rPr>
      </w:pPr>
      <w:r w:rsidRPr="00605035">
        <w:rPr>
          <w:sz w:val="14"/>
          <w:szCs w:val="14"/>
        </w:rPr>
        <w:t>Зачисление на Счет денежных средств, поступающих на корреспондентский счет Банка в пользу Клиента, производится не позднее рабочего дня, следующего за днем поступления в Банк платежного документа, позволяющего однозначно установить, что получателем средств является Клиент.</w:t>
      </w:r>
    </w:p>
    <w:p w:rsidR="00605035" w:rsidRPr="00605035" w:rsidRDefault="00605035" w:rsidP="00605035">
      <w:pPr>
        <w:suppressAutoHyphens/>
        <w:ind w:firstLine="709"/>
        <w:rPr>
          <w:sz w:val="14"/>
          <w:szCs w:val="14"/>
        </w:rPr>
      </w:pPr>
      <w:r w:rsidRPr="00605035">
        <w:rPr>
          <w:sz w:val="14"/>
          <w:szCs w:val="14"/>
        </w:rPr>
        <w:t>3.1.3. Выполнять распоряжения Клиента о перечислении денежных средств со Счета в порядке, установленном действующим законодательством Российской Федерации, Банковскими правилами и Договором.</w:t>
      </w:r>
    </w:p>
    <w:p w:rsidR="00605035" w:rsidRPr="00605035" w:rsidRDefault="00605035" w:rsidP="00605035">
      <w:pPr>
        <w:suppressAutoHyphens/>
        <w:ind w:firstLine="709"/>
        <w:rPr>
          <w:sz w:val="14"/>
          <w:szCs w:val="14"/>
        </w:rPr>
      </w:pPr>
      <w:r w:rsidRPr="00605035">
        <w:rPr>
          <w:sz w:val="14"/>
          <w:szCs w:val="14"/>
        </w:rPr>
        <w:t>3.1.4. Осуществлять списание денежных средств со Счета:</w:t>
      </w:r>
    </w:p>
    <w:p w:rsidR="00605035" w:rsidRPr="00605035" w:rsidRDefault="00605035" w:rsidP="00605035">
      <w:pPr>
        <w:suppressAutoHyphens/>
        <w:ind w:firstLine="709"/>
        <w:rPr>
          <w:sz w:val="14"/>
          <w:szCs w:val="14"/>
        </w:rPr>
      </w:pPr>
      <w:r w:rsidRPr="00605035">
        <w:rPr>
          <w:sz w:val="14"/>
          <w:szCs w:val="14"/>
        </w:rPr>
        <w:t xml:space="preserve">3.1.4.1. Списание денежных средств со Счета производится в </w:t>
      </w:r>
      <w:proofErr w:type="gramStart"/>
      <w:r w:rsidRPr="00605035">
        <w:rPr>
          <w:sz w:val="14"/>
          <w:szCs w:val="14"/>
        </w:rPr>
        <w:t>пределах</w:t>
      </w:r>
      <w:proofErr w:type="gramEnd"/>
      <w:r w:rsidRPr="00605035">
        <w:rPr>
          <w:sz w:val="14"/>
          <w:szCs w:val="14"/>
        </w:rPr>
        <w:t xml:space="preserve"> имеющихся на нем средств.</w:t>
      </w:r>
    </w:p>
    <w:p w:rsidR="00605035" w:rsidRPr="00605035" w:rsidRDefault="00605035" w:rsidP="00605035">
      <w:pPr>
        <w:suppressAutoHyphens/>
        <w:ind w:firstLine="709"/>
        <w:rPr>
          <w:sz w:val="14"/>
          <w:szCs w:val="14"/>
        </w:rPr>
      </w:pPr>
      <w:r w:rsidRPr="00605035">
        <w:rPr>
          <w:sz w:val="14"/>
          <w:szCs w:val="14"/>
        </w:rPr>
        <w:t xml:space="preserve">При недостаточности средств на Счете удовлетворение всех предъявленных </w:t>
      </w:r>
      <w:proofErr w:type="gramStart"/>
      <w:r w:rsidRPr="00605035">
        <w:rPr>
          <w:sz w:val="14"/>
          <w:szCs w:val="14"/>
        </w:rPr>
        <w:t>в</w:t>
      </w:r>
      <w:proofErr w:type="gramEnd"/>
      <w:r w:rsidRPr="00605035">
        <w:rPr>
          <w:sz w:val="14"/>
          <w:szCs w:val="14"/>
        </w:rPr>
        <w:t xml:space="preserve"> </w:t>
      </w:r>
      <w:proofErr w:type="gramStart"/>
      <w:r w:rsidRPr="00605035">
        <w:rPr>
          <w:sz w:val="14"/>
          <w:szCs w:val="14"/>
        </w:rPr>
        <w:t>нему</w:t>
      </w:r>
      <w:proofErr w:type="gramEnd"/>
      <w:r w:rsidRPr="00605035">
        <w:rPr>
          <w:sz w:val="14"/>
          <w:szCs w:val="14"/>
        </w:rPr>
        <w:t xml:space="preserve"> требований, в том числе распоряжений (заявлений) о получении наличных денежных средств, осуществляется в очередности, установленной действующим законодательством Российской Федерации.</w:t>
      </w:r>
    </w:p>
    <w:p w:rsidR="00605035" w:rsidRPr="00605035" w:rsidRDefault="00605035" w:rsidP="00605035">
      <w:pPr>
        <w:pStyle w:val="Style10"/>
        <w:spacing w:line="240" w:lineRule="auto"/>
        <w:ind w:right="-8" w:firstLine="720"/>
        <w:rPr>
          <w:rStyle w:val="FontStyle35"/>
          <w:rFonts w:ascii="Times New Roman" w:hAnsi="Times New Roman"/>
          <w:b w:val="0"/>
          <w:bCs w:val="0"/>
          <w:sz w:val="14"/>
          <w:szCs w:val="14"/>
        </w:rPr>
      </w:pPr>
      <w:r w:rsidRPr="00605035">
        <w:rPr>
          <w:rFonts w:ascii="Times New Roman" w:hAnsi="Times New Roman"/>
          <w:sz w:val="14"/>
          <w:szCs w:val="14"/>
        </w:rPr>
        <w:t xml:space="preserve">3.1.4.2. Списание денежных средств со счета производится Банком </w:t>
      </w:r>
      <w:r w:rsidRPr="00605035">
        <w:rPr>
          <w:rStyle w:val="FontStyle35"/>
          <w:rFonts w:ascii="Times New Roman" w:hAnsi="Times New Roman"/>
          <w:b w:val="0"/>
          <w:bCs w:val="0"/>
          <w:sz w:val="14"/>
          <w:szCs w:val="14"/>
        </w:rPr>
        <w:t>не позже рабочего дня Банка, следующего за днем поступления в Банк соответствующего расчетного документа, согласованного со Специализированным депозитарием.</w:t>
      </w:r>
    </w:p>
    <w:p w:rsidR="00605035" w:rsidRPr="00605035" w:rsidRDefault="00605035" w:rsidP="00605035">
      <w:pPr>
        <w:pStyle w:val="Style10"/>
        <w:spacing w:line="240" w:lineRule="auto"/>
        <w:ind w:right="-8" w:firstLine="720"/>
        <w:rPr>
          <w:rStyle w:val="FontStyle35"/>
          <w:rFonts w:ascii="Times New Roman" w:hAnsi="Times New Roman"/>
          <w:b w:val="0"/>
          <w:bCs w:val="0"/>
          <w:sz w:val="14"/>
          <w:szCs w:val="14"/>
        </w:rPr>
      </w:pPr>
      <w:r w:rsidRPr="00605035">
        <w:rPr>
          <w:rStyle w:val="FontStyle35"/>
          <w:rFonts w:ascii="Times New Roman" w:hAnsi="Times New Roman"/>
          <w:b w:val="0"/>
          <w:bCs w:val="0"/>
          <w:sz w:val="14"/>
          <w:szCs w:val="14"/>
        </w:rPr>
        <w:t>В случае отсутствия на расчетных документах подписи уполномоченного представителя Специализированного депозитария Банк не исполняет распоряжение Клиента, содержащееся в т</w:t>
      </w:r>
      <w:r w:rsidRPr="00605035">
        <w:rPr>
          <w:rStyle w:val="FontStyle35"/>
          <w:rFonts w:ascii="Times New Roman" w:hAnsi="Times New Roman"/>
          <w:b w:val="0"/>
          <w:bCs w:val="0"/>
          <w:sz w:val="14"/>
          <w:szCs w:val="14"/>
        </w:rPr>
        <w:t>а</w:t>
      </w:r>
      <w:r w:rsidRPr="00605035">
        <w:rPr>
          <w:rStyle w:val="FontStyle35"/>
          <w:rFonts w:ascii="Times New Roman" w:hAnsi="Times New Roman"/>
          <w:b w:val="0"/>
          <w:bCs w:val="0"/>
          <w:sz w:val="14"/>
          <w:szCs w:val="14"/>
        </w:rPr>
        <w:t>ких документах, как не соответствующее требованиям законодательства Российской Федерации. В этом случае Банк не несет ответственности за неисполнение распоряжения Клиента.</w:t>
      </w:r>
    </w:p>
    <w:p w:rsidR="00605035" w:rsidRPr="00605035" w:rsidRDefault="00605035" w:rsidP="00605035">
      <w:pPr>
        <w:pStyle w:val="Style10"/>
        <w:spacing w:line="240" w:lineRule="auto"/>
        <w:ind w:right="-8" w:firstLine="720"/>
        <w:rPr>
          <w:rStyle w:val="FontStyle35"/>
          <w:rFonts w:ascii="Times New Roman" w:hAnsi="Times New Roman"/>
          <w:b w:val="0"/>
          <w:bCs w:val="0"/>
          <w:sz w:val="14"/>
          <w:szCs w:val="14"/>
        </w:rPr>
      </w:pPr>
      <w:r w:rsidRPr="00605035">
        <w:rPr>
          <w:rStyle w:val="FontStyle35"/>
          <w:rFonts w:ascii="Times New Roman" w:hAnsi="Times New Roman"/>
          <w:b w:val="0"/>
          <w:bCs w:val="0"/>
          <w:sz w:val="14"/>
          <w:szCs w:val="14"/>
        </w:rPr>
        <w:t>В случае</w:t>
      </w:r>
      <w:proofErr w:type="gramStart"/>
      <w:r w:rsidRPr="00605035">
        <w:rPr>
          <w:rStyle w:val="FontStyle35"/>
          <w:rFonts w:ascii="Times New Roman" w:hAnsi="Times New Roman"/>
          <w:b w:val="0"/>
          <w:bCs w:val="0"/>
          <w:sz w:val="14"/>
          <w:szCs w:val="14"/>
        </w:rPr>
        <w:t>,</w:t>
      </w:r>
      <w:proofErr w:type="gramEnd"/>
      <w:r w:rsidRPr="00605035">
        <w:rPr>
          <w:rStyle w:val="FontStyle35"/>
          <w:rFonts w:ascii="Times New Roman" w:hAnsi="Times New Roman"/>
          <w:b w:val="0"/>
          <w:bCs w:val="0"/>
          <w:sz w:val="14"/>
          <w:szCs w:val="14"/>
        </w:rPr>
        <w:t xml:space="preserve"> если у Банка возникает сомнение в подлинности полученных от Клиента расче</w:t>
      </w:r>
      <w:r w:rsidRPr="00605035">
        <w:rPr>
          <w:rStyle w:val="FontStyle35"/>
          <w:rFonts w:ascii="Times New Roman" w:hAnsi="Times New Roman"/>
          <w:b w:val="0"/>
          <w:bCs w:val="0"/>
          <w:sz w:val="14"/>
          <w:szCs w:val="14"/>
        </w:rPr>
        <w:t>т</w:t>
      </w:r>
      <w:r w:rsidRPr="00605035">
        <w:rPr>
          <w:rStyle w:val="FontStyle35"/>
          <w:rFonts w:ascii="Times New Roman" w:hAnsi="Times New Roman"/>
          <w:b w:val="0"/>
          <w:bCs w:val="0"/>
          <w:sz w:val="14"/>
          <w:szCs w:val="14"/>
        </w:rPr>
        <w:t>ных документов, Банк задерживает выполнение распоряжений Клиента до выяснения возможн</w:t>
      </w:r>
      <w:r w:rsidRPr="00605035">
        <w:rPr>
          <w:rStyle w:val="FontStyle35"/>
          <w:rFonts w:ascii="Times New Roman" w:hAnsi="Times New Roman"/>
          <w:b w:val="0"/>
          <w:bCs w:val="0"/>
          <w:sz w:val="14"/>
          <w:szCs w:val="14"/>
        </w:rPr>
        <w:t>о</w:t>
      </w:r>
      <w:r w:rsidRPr="00605035">
        <w:rPr>
          <w:rStyle w:val="FontStyle35"/>
          <w:rFonts w:ascii="Times New Roman" w:hAnsi="Times New Roman"/>
          <w:b w:val="0"/>
          <w:bCs w:val="0"/>
          <w:sz w:val="14"/>
          <w:szCs w:val="14"/>
        </w:rPr>
        <w:t>сти их выполнения, о чем Банк в обязательном порядке незамедлительно информирует Клиента.</w:t>
      </w:r>
    </w:p>
    <w:p w:rsidR="00605035" w:rsidRPr="00605035" w:rsidRDefault="00605035" w:rsidP="00605035">
      <w:pPr>
        <w:pStyle w:val="Style10"/>
        <w:spacing w:line="240" w:lineRule="auto"/>
        <w:ind w:right="-8" w:firstLine="720"/>
        <w:rPr>
          <w:rStyle w:val="FontStyle35"/>
          <w:rFonts w:ascii="Times New Roman" w:hAnsi="Times New Roman"/>
          <w:b w:val="0"/>
          <w:bCs w:val="0"/>
          <w:sz w:val="14"/>
          <w:szCs w:val="14"/>
        </w:rPr>
      </w:pPr>
      <w:r w:rsidRPr="00605035">
        <w:rPr>
          <w:rStyle w:val="FontStyle35"/>
          <w:rFonts w:ascii="Times New Roman" w:hAnsi="Times New Roman"/>
          <w:b w:val="0"/>
          <w:bCs w:val="0"/>
          <w:sz w:val="14"/>
          <w:szCs w:val="14"/>
        </w:rPr>
        <w:t>3.1.4.3. Расчетный документ считается исполненным со дня списания суммы платежа с корреспондентского счета Банка</w:t>
      </w:r>
    </w:p>
    <w:p w:rsidR="00605035" w:rsidRPr="00605035" w:rsidRDefault="00605035" w:rsidP="00605035">
      <w:pPr>
        <w:suppressAutoHyphens/>
        <w:ind w:firstLine="709"/>
        <w:rPr>
          <w:sz w:val="14"/>
          <w:szCs w:val="14"/>
        </w:rPr>
      </w:pPr>
      <w:r w:rsidRPr="00605035">
        <w:rPr>
          <w:sz w:val="14"/>
          <w:szCs w:val="14"/>
        </w:rPr>
        <w:t>3.1.5. Банк принимает к исполнению от Клиента расчетные документы, оформленные в соответствии с требованиями действующего законодательства РФ и нормативных актов Банка России.</w:t>
      </w:r>
    </w:p>
    <w:p w:rsidR="00605035" w:rsidRPr="00605035" w:rsidRDefault="00605035" w:rsidP="00605035">
      <w:pPr>
        <w:suppressAutoHyphens/>
        <w:ind w:right="-1" w:firstLine="709"/>
        <w:rPr>
          <w:sz w:val="14"/>
          <w:szCs w:val="14"/>
        </w:rPr>
      </w:pPr>
      <w:r w:rsidRPr="00605035">
        <w:rPr>
          <w:sz w:val="14"/>
          <w:szCs w:val="14"/>
        </w:rPr>
        <w:t xml:space="preserve">3.1.5.1. </w:t>
      </w:r>
      <w:proofErr w:type="gramStart"/>
      <w:r w:rsidRPr="00605035">
        <w:rPr>
          <w:sz w:val="14"/>
          <w:szCs w:val="14"/>
        </w:rPr>
        <w:t>Платежный документ, поступивший в Банк от Клиента, считается подписанным уполномоченными лицами Клиента, а действия Банка по его исполнению правомерными, в случае, если простое визуальное сличение подписей лиц и оттиска печати на платежном документе позволяет установить их схожесть по внешним признакам с подписями уполномоченных лиц и оттиском печати Клиента, содержащимися в переданной Банку карточке образцов подписей и оттиска печати Клиента.</w:t>
      </w:r>
      <w:proofErr w:type="gramEnd"/>
    </w:p>
    <w:p w:rsidR="00605035" w:rsidRPr="00605035" w:rsidRDefault="00605035" w:rsidP="00605035">
      <w:pPr>
        <w:suppressAutoHyphens/>
        <w:ind w:right="-1" w:firstLine="709"/>
        <w:rPr>
          <w:sz w:val="14"/>
          <w:szCs w:val="14"/>
        </w:rPr>
      </w:pPr>
      <w:r w:rsidRPr="00605035">
        <w:rPr>
          <w:sz w:val="14"/>
          <w:szCs w:val="14"/>
        </w:rPr>
        <w:t>3.1.6. Принимать к исполнению платежные документы Клиента в рабочие дни в течение операционного дня, установленного в Банке. Платежные документы Клиента, поступившие в Банк после окончания операционного дня, принимаются к исполнению следующим операционным днем.</w:t>
      </w:r>
    </w:p>
    <w:p w:rsidR="00605035" w:rsidRPr="00605035" w:rsidRDefault="00605035" w:rsidP="00605035">
      <w:pPr>
        <w:suppressAutoHyphens/>
        <w:ind w:firstLine="709"/>
        <w:rPr>
          <w:sz w:val="14"/>
          <w:szCs w:val="14"/>
        </w:rPr>
      </w:pPr>
      <w:r w:rsidRPr="00605035">
        <w:rPr>
          <w:sz w:val="14"/>
          <w:szCs w:val="14"/>
        </w:rPr>
        <w:t>Информация о продолжительности операционного дня доводится до сведения Клиента путем вывешивания соответствующего объявления в клиентском зале структурного подразделения Банка, обслуживающего Клиента.</w:t>
      </w:r>
    </w:p>
    <w:p w:rsidR="00605035" w:rsidRPr="00605035" w:rsidRDefault="00605035" w:rsidP="00605035">
      <w:pPr>
        <w:suppressAutoHyphens/>
        <w:ind w:firstLine="709"/>
        <w:rPr>
          <w:sz w:val="14"/>
          <w:szCs w:val="14"/>
        </w:rPr>
      </w:pPr>
      <w:r w:rsidRPr="00605035">
        <w:rPr>
          <w:sz w:val="14"/>
          <w:szCs w:val="14"/>
        </w:rPr>
        <w:t>3.1.7. Предоставить Клиенту комплекс услуг по расчетному обслуживанию.</w:t>
      </w:r>
    </w:p>
    <w:p w:rsidR="00605035" w:rsidRPr="00605035" w:rsidRDefault="00605035" w:rsidP="00605035">
      <w:pPr>
        <w:suppressAutoHyphens/>
        <w:ind w:firstLine="709"/>
        <w:rPr>
          <w:sz w:val="14"/>
          <w:szCs w:val="14"/>
        </w:rPr>
      </w:pPr>
      <w:r w:rsidRPr="00605035">
        <w:rPr>
          <w:sz w:val="14"/>
          <w:szCs w:val="14"/>
        </w:rPr>
        <w:t>3.1.8. Консультировать Клиента по вопросам, имеющим непосредственное отношение к расчетному обслуживанию по Договору.</w:t>
      </w:r>
    </w:p>
    <w:p w:rsidR="00605035" w:rsidRPr="00605035" w:rsidRDefault="00605035" w:rsidP="00605035">
      <w:pPr>
        <w:suppressAutoHyphens/>
        <w:ind w:firstLine="709"/>
        <w:rPr>
          <w:sz w:val="14"/>
          <w:szCs w:val="14"/>
        </w:rPr>
      </w:pPr>
      <w:r w:rsidRPr="00605035">
        <w:rPr>
          <w:sz w:val="14"/>
          <w:szCs w:val="14"/>
        </w:rPr>
        <w:t>3.1.9. В</w:t>
      </w:r>
      <w:r w:rsidRPr="00605035">
        <w:rPr>
          <w:rStyle w:val="FontStyle35"/>
          <w:b w:val="0"/>
          <w:bCs w:val="0"/>
          <w:sz w:val="14"/>
          <w:szCs w:val="14"/>
        </w:rPr>
        <w:t xml:space="preserve">ыдавать Клиенту или лицам, имеющим доверенность Клиента, выписки о состоянии Счета, а также документы или их заверенные Банком копии, на основании которых осуществлялись операции по Счету Клиента. Клиентам, заключившим с Банком Договор обслуживания Клиента в системе «Клиент-Банк», заверенные копии документов, на основании которых </w:t>
      </w:r>
      <w:proofErr w:type="gramStart"/>
      <w:r w:rsidRPr="00605035">
        <w:rPr>
          <w:rStyle w:val="FontStyle35"/>
          <w:b w:val="0"/>
          <w:bCs w:val="0"/>
          <w:sz w:val="14"/>
          <w:szCs w:val="14"/>
        </w:rPr>
        <w:t>осуществлялись операции по счету выдаются</w:t>
      </w:r>
      <w:proofErr w:type="gramEnd"/>
      <w:r w:rsidRPr="00605035">
        <w:rPr>
          <w:rStyle w:val="FontStyle35"/>
          <w:b w:val="0"/>
          <w:bCs w:val="0"/>
          <w:sz w:val="14"/>
          <w:szCs w:val="14"/>
        </w:rPr>
        <w:t xml:space="preserve"> только по требованию.</w:t>
      </w:r>
    </w:p>
    <w:p w:rsidR="00605035" w:rsidRPr="00605035" w:rsidRDefault="00605035" w:rsidP="00605035">
      <w:pPr>
        <w:suppressAutoHyphens/>
        <w:ind w:right="-1" w:firstLine="709"/>
        <w:rPr>
          <w:sz w:val="14"/>
          <w:szCs w:val="14"/>
        </w:rPr>
      </w:pPr>
      <w:r w:rsidRPr="00605035">
        <w:rPr>
          <w:sz w:val="14"/>
          <w:szCs w:val="14"/>
        </w:rPr>
        <w:lastRenderedPageBreak/>
        <w:t>3.1.10. Гарантировать тайну Счета, операций по Счету и сведений о Клиенте. Сведения, составляющие банковскую тайну, предоставляются  лицам/органам, перечень которых установлен действующим законодательством РФ.</w:t>
      </w:r>
    </w:p>
    <w:p w:rsidR="00605035" w:rsidRPr="00605035" w:rsidRDefault="00605035" w:rsidP="00605035">
      <w:pPr>
        <w:suppressAutoHyphens/>
        <w:ind w:right="-1" w:firstLine="709"/>
        <w:rPr>
          <w:sz w:val="14"/>
          <w:szCs w:val="14"/>
        </w:rPr>
      </w:pPr>
      <w:r w:rsidRPr="00605035">
        <w:rPr>
          <w:sz w:val="14"/>
          <w:szCs w:val="14"/>
        </w:rPr>
        <w:t>3.1.11. Информировать Клиента о введении новых Тарифов (ставок вознаграждения за совершение операций по Счету) за 14 (четырнадцать) календарных дней до их введения в действие путем вывешивания соответствующего объявления в клиентском зале структурного подразделения Банка, обслуживающего Клиента.</w:t>
      </w:r>
    </w:p>
    <w:p w:rsidR="00605035" w:rsidRPr="00605035" w:rsidRDefault="00605035" w:rsidP="00605035">
      <w:pPr>
        <w:autoSpaceDE w:val="0"/>
        <w:autoSpaceDN w:val="0"/>
        <w:rPr>
          <w:color w:val="000000"/>
          <w:sz w:val="14"/>
          <w:szCs w:val="14"/>
        </w:rPr>
      </w:pPr>
      <w:r w:rsidRPr="00605035">
        <w:rPr>
          <w:sz w:val="14"/>
          <w:szCs w:val="14"/>
        </w:rPr>
        <w:t xml:space="preserve">            </w:t>
      </w:r>
      <w:r w:rsidRPr="00605035">
        <w:rPr>
          <w:color w:val="000000"/>
          <w:sz w:val="14"/>
          <w:szCs w:val="14"/>
        </w:rPr>
        <w:t xml:space="preserve">3.1.12. </w:t>
      </w:r>
      <w:proofErr w:type="gramStart"/>
      <w:r w:rsidRPr="00605035">
        <w:rPr>
          <w:color w:val="000000"/>
          <w:sz w:val="14"/>
          <w:szCs w:val="14"/>
        </w:rPr>
        <w:t xml:space="preserve">Отказаться от заключения Договора в случае непредставления Клиентом, Представителем Клиента документов и сведений, необходимых для идентификации Клиента, представителя Клиента, в случаях, установленных Федеральным законом от 07.08.2001 года №115-ФЗ «О противодействии легализации (отмыванию) доходов, полученных преступным путем, и финансированию терроризма», Правилами внутреннего контроля в целях противодействия легализации (отмыванию) доходов, полученных преступным путем, и финансированию терроризма АО «ГУТА-БАНК». </w:t>
      </w:r>
      <w:proofErr w:type="gramEnd"/>
    </w:p>
    <w:p w:rsidR="00605035" w:rsidRPr="00605035" w:rsidRDefault="00605035" w:rsidP="00605035">
      <w:pPr>
        <w:autoSpaceDE w:val="0"/>
        <w:autoSpaceDN w:val="0"/>
        <w:adjustRightInd w:val="0"/>
        <w:rPr>
          <w:b/>
          <w:i/>
          <w:sz w:val="14"/>
          <w:szCs w:val="14"/>
        </w:rPr>
      </w:pPr>
    </w:p>
    <w:p w:rsidR="00605035" w:rsidRPr="00605035" w:rsidRDefault="00605035" w:rsidP="00605035">
      <w:pPr>
        <w:autoSpaceDE w:val="0"/>
        <w:autoSpaceDN w:val="0"/>
        <w:adjustRightInd w:val="0"/>
        <w:rPr>
          <w:i/>
          <w:sz w:val="14"/>
          <w:szCs w:val="14"/>
        </w:rPr>
      </w:pPr>
      <w:r w:rsidRPr="00605035">
        <w:rPr>
          <w:b/>
          <w:i/>
          <w:sz w:val="14"/>
          <w:szCs w:val="14"/>
        </w:rPr>
        <w:t xml:space="preserve">            3.2. Банк вправе</w:t>
      </w:r>
      <w:r w:rsidRPr="00605035">
        <w:rPr>
          <w:i/>
          <w:sz w:val="14"/>
          <w:szCs w:val="14"/>
        </w:rPr>
        <w:t>:</w:t>
      </w:r>
    </w:p>
    <w:p w:rsidR="00605035" w:rsidRPr="00605035" w:rsidRDefault="00605035" w:rsidP="00605035">
      <w:pPr>
        <w:suppressAutoHyphens/>
        <w:ind w:right="-1" w:firstLine="709"/>
        <w:rPr>
          <w:sz w:val="14"/>
          <w:szCs w:val="14"/>
        </w:rPr>
      </w:pPr>
      <w:r w:rsidRPr="00605035">
        <w:rPr>
          <w:sz w:val="14"/>
          <w:szCs w:val="14"/>
        </w:rPr>
        <w:t xml:space="preserve">3.2.1. </w:t>
      </w:r>
      <w:proofErr w:type="gramStart"/>
      <w:r w:rsidRPr="00605035">
        <w:rPr>
          <w:sz w:val="14"/>
          <w:szCs w:val="14"/>
        </w:rPr>
        <w:t>Списывать денежные средства со Счета без распоряжения Клиента в случаях, предусмотренных действующим законодательством РФ, Банковскими правилами открытия и закрытия банковских счетов юридических лиц (кроме кредитных организаций), иностранных структур без образования юридического лица, индивидуальных предпринимателей и физических лиц, занимающихся в установленном законодательством Российской Федерации порядке частной практикой» (далее – Банковские правила), и Договором.</w:t>
      </w:r>
      <w:proofErr w:type="gramEnd"/>
    </w:p>
    <w:p w:rsidR="00605035" w:rsidRPr="00605035" w:rsidRDefault="00605035" w:rsidP="00605035">
      <w:pPr>
        <w:suppressAutoHyphens/>
        <w:ind w:right="-1" w:firstLine="709"/>
        <w:rPr>
          <w:sz w:val="14"/>
          <w:szCs w:val="14"/>
        </w:rPr>
      </w:pPr>
      <w:r w:rsidRPr="00605035">
        <w:rPr>
          <w:sz w:val="14"/>
          <w:szCs w:val="14"/>
        </w:rPr>
        <w:t xml:space="preserve">3.2.2. Списывать со Счета Клиента без распоряжения Клиента: </w:t>
      </w:r>
    </w:p>
    <w:p w:rsidR="00605035" w:rsidRPr="00605035" w:rsidRDefault="00605035" w:rsidP="00605035">
      <w:pPr>
        <w:suppressAutoHyphens/>
        <w:ind w:right="-1" w:firstLine="709"/>
        <w:rPr>
          <w:sz w:val="14"/>
          <w:szCs w:val="14"/>
        </w:rPr>
      </w:pPr>
      <w:r w:rsidRPr="00605035">
        <w:rPr>
          <w:sz w:val="14"/>
          <w:szCs w:val="14"/>
        </w:rPr>
        <w:t>- ошибочно зачисленные на Счет суммы, выявленные Банком;</w:t>
      </w:r>
    </w:p>
    <w:p w:rsidR="00605035" w:rsidRPr="00605035" w:rsidRDefault="00605035" w:rsidP="00605035">
      <w:pPr>
        <w:suppressAutoHyphens/>
        <w:ind w:right="-1" w:firstLine="709"/>
        <w:rPr>
          <w:sz w:val="14"/>
          <w:szCs w:val="14"/>
        </w:rPr>
      </w:pPr>
      <w:r w:rsidRPr="00605035">
        <w:rPr>
          <w:sz w:val="14"/>
          <w:szCs w:val="14"/>
        </w:rPr>
        <w:t>- суммы, подлежащие уплате в соответствии с п.4, п.5.6 Договора;</w:t>
      </w:r>
    </w:p>
    <w:p w:rsidR="00605035" w:rsidRPr="00605035" w:rsidRDefault="00605035" w:rsidP="00605035">
      <w:pPr>
        <w:suppressAutoHyphens/>
        <w:ind w:right="-1" w:firstLine="709"/>
        <w:rPr>
          <w:sz w:val="14"/>
          <w:szCs w:val="14"/>
        </w:rPr>
      </w:pPr>
      <w:r w:rsidRPr="00605035">
        <w:rPr>
          <w:sz w:val="14"/>
          <w:szCs w:val="14"/>
        </w:rPr>
        <w:t xml:space="preserve">- суммы, подлежащие уплате в соответствии с Тарифами Банка;  </w:t>
      </w:r>
    </w:p>
    <w:p w:rsidR="00605035" w:rsidRPr="00605035" w:rsidRDefault="00605035" w:rsidP="00605035">
      <w:pPr>
        <w:suppressAutoHyphens/>
        <w:ind w:right="-1" w:firstLine="709"/>
        <w:rPr>
          <w:sz w:val="14"/>
          <w:szCs w:val="14"/>
        </w:rPr>
      </w:pPr>
      <w:r w:rsidRPr="00605035">
        <w:rPr>
          <w:sz w:val="14"/>
          <w:szCs w:val="14"/>
        </w:rPr>
        <w:t xml:space="preserve">3.2.3. Отказать Клиенту в осуществлении операций по Счету </w:t>
      </w:r>
    </w:p>
    <w:p w:rsidR="00605035" w:rsidRPr="00605035" w:rsidRDefault="00605035" w:rsidP="00605035">
      <w:pPr>
        <w:suppressAutoHyphens/>
        <w:ind w:right="-1" w:firstLine="709"/>
        <w:rPr>
          <w:sz w:val="14"/>
          <w:szCs w:val="14"/>
        </w:rPr>
      </w:pPr>
      <w:r w:rsidRPr="00605035">
        <w:rPr>
          <w:sz w:val="14"/>
          <w:szCs w:val="14"/>
        </w:rPr>
        <w:t>3.2.3.1. в случае, если операция противоречит режиму Счета, установленному действующим законодательством РФ, банковскими правилами и Договором или сумма платежа и причитающегося Банку вознаграждения превышает остаток денежных средств на Счете.</w:t>
      </w:r>
    </w:p>
    <w:p w:rsidR="00605035" w:rsidRPr="00605035" w:rsidRDefault="00605035" w:rsidP="00605035">
      <w:pPr>
        <w:suppressAutoHyphens/>
        <w:ind w:right="-1" w:firstLine="709"/>
        <w:rPr>
          <w:sz w:val="14"/>
          <w:szCs w:val="14"/>
        </w:rPr>
      </w:pPr>
      <w:r w:rsidRPr="00605035">
        <w:rPr>
          <w:sz w:val="14"/>
          <w:szCs w:val="14"/>
        </w:rPr>
        <w:t xml:space="preserve">3.2.3.2. </w:t>
      </w:r>
      <w:proofErr w:type="gramStart"/>
      <w:r w:rsidRPr="00605035">
        <w:rPr>
          <w:sz w:val="14"/>
          <w:szCs w:val="14"/>
        </w:rPr>
        <w:t>Отказать в выполнении распоряжения Клиента о совершении операции, по которой не представлены документы, необходимые для фиксирования информации в соответствии с положениями Федерального закона от 07.08.2001 N 115-ФЗ "О противодействии легализации (отмыванию) доходов, полученных преступным путем, и финансированию терроризма", а также в случае, если в результате реализации Правил внутреннего контроля в целях противодействия легализации (отмыванию) доходов, полученных преступным путем, и финансированию</w:t>
      </w:r>
      <w:proofErr w:type="gramEnd"/>
      <w:r w:rsidRPr="00605035">
        <w:rPr>
          <w:sz w:val="14"/>
          <w:szCs w:val="14"/>
        </w:rPr>
        <w:t xml:space="preserve"> терроризма АО «ГУТА-БАНК», у работников Банка возникают подозрения, что операция совершается в целях легализации (отмывания) доходов, полученных преступным путем, или финансирования терроризма, за исключением операций по зачислению денежных средств, поступивших на Счет,</w:t>
      </w:r>
    </w:p>
    <w:p w:rsidR="00605035" w:rsidRPr="00605035" w:rsidRDefault="00605035" w:rsidP="00605035">
      <w:pPr>
        <w:suppressAutoHyphens/>
        <w:ind w:right="-1" w:firstLine="709"/>
        <w:rPr>
          <w:sz w:val="14"/>
          <w:szCs w:val="14"/>
        </w:rPr>
      </w:pPr>
      <w:r w:rsidRPr="00605035">
        <w:rPr>
          <w:sz w:val="14"/>
          <w:szCs w:val="14"/>
        </w:rPr>
        <w:t>3.2.4. Отказать Клиенту в приеме к исполнению платежного документа в случае его ненадлежащего оформления Клиентом.</w:t>
      </w:r>
    </w:p>
    <w:p w:rsidR="00605035" w:rsidRPr="00605035" w:rsidRDefault="00605035" w:rsidP="00605035">
      <w:pPr>
        <w:pStyle w:val="Style10"/>
        <w:tabs>
          <w:tab w:val="left" w:pos="993"/>
        </w:tabs>
        <w:spacing w:line="240" w:lineRule="auto"/>
        <w:ind w:right="-8" w:firstLine="720"/>
        <w:rPr>
          <w:rStyle w:val="FontStyle35"/>
          <w:rFonts w:ascii="Times New Roman" w:hAnsi="Times New Roman"/>
          <w:b w:val="0"/>
          <w:bCs w:val="0"/>
          <w:sz w:val="14"/>
          <w:szCs w:val="14"/>
        </w:rPr>
      </w:pPr>
      <w:r w:rsidRPr="00605035">
        <w:rPr>
          <w:sz w:val="14"/>
          <w:szCs w:val="14"/>
        </w:rPr>
        <w:t xml:space="preserve">3.2.5. </w:t>
      </w:r>
      <w:proofErr w:type="gramStart"/>
      <w:r w:rsidRPr="00605035">
        <w:rPr>
          <w:rStyle w:val="FontStyle35"/>
          <w:rFonts w:ascii="Times New Roman" w:hAnsi="Times New Roman"/>
          <w:b w:val="0"/>
          <w:bCs w:val="0"/>
          <w:sz w:val="14"/>
          <w:szCs w:val="14"/>
        </w:rPr>
        <w:t>При недостаточности средств на Счете Клиента в рублях Российской Федерации вз</w:t>
      </w:r>
      <w:r w:rsidRPr="00605035">
        <w:rPr>
          <w:rStyle w:val="FontStyle35"/>
          <w:rFonts w:ascii="Times New Roman" w:hAnsi="Times New Roman"/>
          <w:b w:val="0"/>
          <w:bCs w:val="0"/>
          <w:sz w:val="14"/>
          <w:szCs w:val="14"/>
        </w:rPr>
        <w:t>и</w:t>
      </w:r>
      <w:r w:rsidRPr="00605035">
        <w:rPr>
          <w:rStyle w:val="FontStyle35"/>
          <w:rFonts w:ascii="Times New Roman" w:hAnsi="Times New Roman"/>
          <w:b w:val="0"/>
          <w:bCs w:val="0"/>
          <w:sz w:val="14"/>
          <w:szCs w:val="14"/>
        </w:rPr>
        <w:t>мание платы осуществляется Банком без распоряжения Клиента путем списания средств со счета (счетов) Клиента в иностранной валюте (при его (их) наличии и при наличии соответствующих условий по возможности списания денежных средств с указанных счетов без распоряжения Кл</w:t>
      </w:r>
      <w:r w:rsidRPr="00605035">
        <w:rPr>
          <w:rStyle w:val="FontStyle35"/>
          <w:rFonts w:ascii="Times New Roman" w:hAnsi="Times New Roman"/>
          <w:b w:val="0"/>
          <w:bCs w:val="0"/>
          <w:sz w:val="14"/>
          <w:szCs w:val="14"/>
        </w:rPr>
        <w:t>и</w:t>
      </w:r>
      <w:r w:rsidRPr="00605035">
        <w:rPr>
          <w:rStyle w:val="FontStyle35"/>
          <w:rFonts w:ascii="Times New Roman" w:hAnsi="Times New Roman"/>
          <w:b w:val="0"/>
          <w:bCs w:val="0"/>
          <w:sz w:val="14"/>
          <w:szCs w:val="14"/>
        </w:rPr>
        <w:t>ента) по курсу Банка России на дату оказания услуг.</w:t>
      </w:r>
      <w:proofErr w:type="gramEnd"/>
    </w:p>
    <w:p w:rsidR="00605035" w:rsidRPr="00605035" w:rsidRDefault="00605035" w:rsidP="00605035">
      <w:pPr>
        <w:suppressAutoHyphens/>
        <w:ind w:firstLine="709"/>
        <w:rPr>
          <w:sz w:val="14"/>
          <w:szCs w:val="14"/>
        </w:rPr>
      </w:pPr>
      <w:r w:rsidRPr="00605035">
        <w:rPr>
          <w:sz w:val="14"/>
          <w:szCs w:val="14"/>
        </w:rPr>
        <w:t>3.2.6. Требовать от Клиента предоставление дополнительной информации, обосновывающей характер сделок Клиента или сведений, необходимых для изучения хозяйственной деятельности Клиента, и иных сведений и документов в соответствии с положениями действующего законодательства Российской Федерации и нормативными актами Банка России, в срок, указанный в письменном запросе  Банка.</w:t>
      </w:r>
    </w:p>
    <w:p w:rsidR="00605035" w:rsidRPr="00605035" w:rsidRDefault="00605035" w:rsidP="00605035">
      <w:pPr>
        <w:suppressAutoHyphens/>
        <w:ind w:right="-1" w:firstLine="709"/>
        <w:rPr>
          <w:sz w:val="14"/>
          <w:szCs w:val="14"/>
        </w:rPr>
      </w:pPr>
      <w:r w:rsidRPr="00605035">
        <w:rPr>
          <w:sz w:val="14"/>
          <w:szCs w:val="14"/>
        </w:rPr>
        <w:t xml:space="preserve">3.2.7. В одностороннем порядке изменять размер Тарифов за совершение операций по Счету с соблюдением требований </w:t>
      </w:r>
      <w:proofErr w:type="spellStart"/>
      <w:r w:rsidRPr="00605035">
        <w:rPr>
          <w:sz w:val="14"/>
          <w:szCs w:val="14"/>
        </w:rPr>
        <w:t>пп</w:t>
      </w:r>
      <w:proofErr w:type="spellEnd"/>
      <w:r w:rsidRPr="00605035">
        <w:rPr>
          <w:sz w:val="14"/>
          <w:szCs w:val="14"/>
        </w:rPr>
        <w:t>. 3.1.1</w:t>
      </w:r>
      <w:ins w:id="0" w:author="Лузан" w:date="2017-07-12T18:01:00Z">
        <w:r w:rsidRPr="00605035">
          <w:rPr>
            <w:sz w:val="14"/>
            <w:szCs w:val="14"/>
          </w:rPr>
          <w:t>1</w:t>
        </w:r>
      </w:ins>
      <w:r w:rsidRPr="00605035">
        <w:rPr>
          <w:sz w:val="14"/>
          <w:szCs w:val="14"/>
        </w:rPr>
        <w:t>. Договора.</w:t>
      </w:r>
    </w:p>
    <w:p w:rsidR="00605035" w:rsidRPr="00605035" w:rsidRDefault="00605035" w:rsidP="00605035">
      <w:pPr>
        <w:pStyle w:val="ConsPlusNormal"/>
        <w:jc w:val="both"/>
        <w:rPr>
          <w:ins w:id="1" w:author="lebedeva.na" w:date="2017-07-25T14:24:00Z"/>
          <w:sz w:val="14"/>
          <w:szCs w:val="14"/>
        </w:rPr>
      </w:pPr>
      <w:r w:rsidRPr="00605035">
        <w:rPr>
          <w:rFonts w:ascii="Times New Roman" w:hAnsi="Times New Roman" w:cs="Times New Roman"/>
          <w:sz w:val="14"/>
          <w:szCs w:val="14"/>
        </w:rPr>
        <w:t xml:space="preserve">3.2.8. </w:t>
      </w:r>
      <w:proofErr w:type="gramStart"/>
      <w:ins w:id="2" w:author="lebedeva.na" w:date="2017-07-25T14:24:00Z">
        <w:r w:rsidRPr="00605035">
          <w:rPr>
            <w:rFonts w:ascii="Times New Roman" w:hAnsi="Times New Roman" w:cs="Times New Roman"/>
            <w:sz w:val="14"/>
            <w:szCs w:val="14"/>
          </w:rPr>
          <w:t>В течение всего срока действия Договора требовать от Клиента, представителя Клиента, предоставления  документов и информации, касающихся Клиента и его деятельности, в том числе документов удостоверяющих личность, учредительных документов, документов о государственной регистрации необходимых Банку в соответствии с действующим законодательством Российской Федерации либо предусмотренных Договором, в том числе предоставления документов и сведений, необходимых Банку для исполнения требований Федерального закона от 07.08.2001</w:t>
        </w:r>
        <w:proofErr w:type="gramEnd"/>
        <w:r w:rsidRPr="00605035">
          <w:rPr>
            <w:rFonts w:ascii="Times New Roman" w:hAnsi="Times New Roman" w:cs="Times New Roman"/>
            <w:sz w:val="14"/>
            <w:szCs w:val="14"/>
          </w:rPr>
          <w:t xml:space="preserve"> года «О противодействии легализации (отмыванию) доходов, полученных преступны путем, и финансированию терроризма», в объеме и порядке, предусмотренном Банком.</w:t>
        </w:r>
        <w:r w:rsidRPr="00605035">
          <w:rPr>
            <w:sz w:val="14"/>
            <w:szCs w:val="14"/>
          </w:rPr>
          <w:t xml:space="preserve">    </w:t>
        </w:r>
      </w:ins>
    </w:p>
    <w:p w:rsidR="00605035" w:rsidRPr="00605035" w:rsidRDefault="00605035" w:rsidP="00605035">
      <w:pPr>
        <w:pStyle w:val="ConsPlusNormal"/>
        <w:jc w:val="both"/>
        <w:rPr>
          <w:rFonts w:ascii="Times New Roman" w:hAnsi="Times New Roman" w:cs="Times New Roman"/>
          <w:sz w:val="14"/>
          <w:szCs w:val="14"/>
        </w:rPr>
      </w:pPr>
      <w:r w:rsidRPr="00605035">
        <w:rPr>
          <w:rFonts w:ascii="Times New Roman" w:hAnsi="Times New Roman" w:cs="Times New Roman"/>
          <w:sz w:val="14"/>
          <w:szCs w:val="14"/>
        </w:rPr>
        <w:t>3.2.9. Расторгнуть Договор в случае принятия в течение календарного года двух и более решений об отказе в выполнении распоряжения Клиента о соверш</w:t>
      </w:r>
      <w:r w:rsidRPr="00605035">
        <w:rPr>
          <w:rFonts w:ascii="Times New Roman" w:hAnsi="Times New Roman" w:cs="Times New Roman"/>
          <w:sz w:val="14"/>
          <w:szCs w:val="14"/>
        </w:rPr>
        <w:t>е</w:t>
      </w:r>
      <w:r w:rsidRPr="00605035">
        <w:rPr>
          <w:rFonts w:ascii="Times New Roman" w:hAnsi="Times New Roman" w:cs="Times New Roman"/>
          <w:sz w:val="14"/>
          <w:szCs w:val="14"/>
        </w:rPr>
        <w:t xml:space="preserve">нии операции на основании </w:t>
      </w:r>
      <w:hyperlink r:id="rId4" w:history="1">
        <w:r w:rsidRPr="00605035">
          <w:rPr>
            <w:rFonts w:ascii="Times New Roman" w:hAnsi="Times New Roman" w:cs="Times New Roman"/>
            <w:sz w:val="14"/>
            <w:szCs w:val="14"/>
          </w:rPr>
          <w:t xml:space="preserve">пункта </w:t>
        </w:r>
      </w:hyperlink>
      <w:r w:rsidRPr="00605035">
        <w:rPr>
          <w:rFonts w:ascii="Times New Roman" w:hAnsi="Times New Roman" w:cs="Times New Roman"/>
          <w:sz w:val="14"/>
          <w:szCs w:val="14"/>
        </w:rPr>
        <w:t xml:space="preserve">3.2.3.2  Договора. </w:t>
      </w:r>
    </w:p>
    <w:p w:rsidR="00605035" w:rsidRPr="00605035" w:rsidRDefault="00605035" w:rsidP="00605035">
      <w:pPr>
        <w:pStyle w:val="ConsPlusNormal"/>
        <w:jc w:val="both"/>
        <w:rPr>
          <w:rFonts w:ascii="Times New Roman" w:hAnsi="Times New Roman" w:cs="Times New Roman"/>
          <w:sz w:val="14"/>
          <w:szCs w:val="14"/>
        </w:rPr>
      </w:pPr>
      <w:r w:rsidRPr="00605035">
        <w:rPr>
          <w:rFonts w:ascii="Times New Roman" w:hAnsi="Times New Roman" w:cs="Times New Roman"/>
          <w:sz w:val="14"/>
          <w:szCs w:val="14"/>
        </w:rPr>
        <w:t>3.2.10. Банк вправе использовать представленные Клиентом в целях идентификации и (или) обновления информации сведения в форме электронного документа, подписанного усиленной квалифицированной электронной подписью.</w:t>
      </w:r>
    </w:p>
    <w:p w:rsidR="00605035" w:rsidRPr="00605035" w:rsidRDefault="00605035" w:rsidP="00605035">
      <w:pPr>
        <w:suppressAutoHyphens/>
        <w:ind w:right="-1" w:firstLine="709"/>
        <w:rPr>
          <w:sz w:val="14"/>
          <w:szCs w:val="14"/>
        </w:rPr>
      </w:pPr>
    </w:p>
    <w:p w:rsidR="00605035" w:rsidRPr="00605035" w:rsidRDefault="00605035" w:rsidP="00605035">
      <w:pPr>
        <w:suppressAutoHyphens/>
        <w:ind w:right="-1" w:firstLine="709"/>
        <w:rPr>
          <w:i/>
          <w:sz w:val="14"/>
          <w:szCs w:val="14"/>
        </w:rPr>
      </w:pPr>
      <w:r w:rsidRPr="00605035">
        <w:rPr>
          <w:b/>
          <w:i/>
          <w:sz w:val="14"/>
          <w:szCs w:val="14"/>
        </w:rPr>
        <w:t>3.3. Клиент обязан</w:t>
      </w:r>
      <w:r w:rsidRPr="00605035">
        <w:rPr>
          <w:i/>
          <w:sz w:val="14"/>
          <w:szCs w:val="14"/>
        </w:rPr>
        <w:t>:</w:t>
      </w:r>
    </w:p>
    <w:p w:rsidR="00605035" w:rsidRPr="00605035" w:rsidRDefault="00605035" w:rsidP="00605035">
      <w:pPr>
        <w:suppressAutoHyphens/>
        <w:ind w:right="-1" w:firstLine="709"/>
        <w:rPr>
          <w:sz w:val="14"/>
          <w:szCs w:val="14"/>
        </w:rPr>
      </w:pPr>
      <w:r w:rsidRPr="00605035">
        <w:rPr>
          <w:sz w:val="14"/>
          <w:szCs w:val="14"/>
        </w:rPr>
        <w:t>3.3.1. Представить в Банк необходимые для открытия Счета документы, в соответствии с п. 2.1. Договора.</w:t>
      </w:r>
    </w:p>
    <w:p w:rsidR="00605035" w:rsidRPr="00605035" w:rsidRDefault="00605035" w:rsidP="00605035">
      <w:pPr>
        <w:suppressAutoHyphens/>
        <w:ind w:right="-1" w:firstLine="709"/>
        <w:rPr>
          <w:sz w:val="14"/>
          <w:szCs w:val="14"/>
        </w:rPr>
      </w:pPr>
      <w:r w:rsidRPr="00605035">
        <w:rPr>
          <w:sz w:val="14"/>
          <w:szCs w:val="14"/>
        </w:rPr>
        <w:t xml:space="preserve">3.3.2. Распоряжаться денежными </w:t>
      </w:r>
      <w:proofErr w:type="gramStart"/>
      <w:r w:rsidRPr="00605035">
        <w:rPr>
          <w:sz w:val="14"/>
          <w:szCs w:val="14"/>
        </w:rPr>
        <w:t>средствами</w:t>
      </w:r>
      <w:proofErr w:type="gramEnd"/>
      <w:r w:rsidRPr="00605035">
        <w:rPr>
          <w:sz w:val="14"/>
          <w:szCs w:val="14"/>
        </w:rPr>
        <w:t xml:space="preserve"> хранящимися на Счете в Банке, в соответствии с действующим законодательством РФ и указаниями Банка России. </w:t>
      </w:r>
    </w:p>
    <w:p w:rsidR="00605035" w:rsidRPr="00605035" w:rsidRDefault="00605035" w:rsidP="00605035">
      <w:pPr>
        <w:suppressAutoHyphens/>
        <w:ind w:right="-1" w:firstLine="709"/>
        <w:rPr>
          <w:sz w:val="14"/>
          <w:szCs w:val="14"/>
        </w:rPr>
      </w:pPr>
      <w:r w:rsidRPr="00605035">
        <w:rPr>
          <w:sz w:val="14"/>
          <w:szCs w:val="14"/>
        </w:rPr>
        <w:t>Соблюдать требования нормативных актов, инструкций, правил по вопросам совершения расчетных операций.</w:t>
      </w:r>
    </w:p>
    <w:p w:rsidR="00605035" w:rsidRPr="00605035" w:rsidRDefault="00605035" w:rsidP="00605035">
      <w:pPr>
        <w:suppressAutoHyphens/>
        <w:ind w:right="-1" w:firstLine="709"/>
        <w:rPr>
          <w:sz w:val="14"/>
          <w:szCs w:val="14"/>
        </w:rPr>
      </w:pPr>
      <w:r w:rsidRPr="00605035">
        <w:rPr>
          <w:sz w:val="14"/>
          <w:szCs w:val="14"/>
        </w:rPr>
        <w:t>3.3.3. Соблюдать требования действующих нормативных актов, регулирующих порядок осуществления деятельности по управлению имуществом, составляющим паевой инвестиционный фонд.</w:t>
      </w:r>
    </w:p>
    <w:p w:rsidR="00605035" w:rsidRPr="00605035" w:rsidRDefault="00605035" w:rsidP="00605035">
      <w:pPr>
        <w:suppressAutoHyphens/>
        <w:ind w:right="-1" w:firstLine="709"/>
        <w:rPr>
          <w:sz w:val="14"/>
          <w:szCs w:val="14"/>
        </w:rPr>
      </w:pPr>
      <w:r w:rsidRPr="00605035">
        <w:rPr>
          <w:sz w:val="14"/>
          <w:szCs w:val="14"/>
        </w:rPr>
        <w:t>3.3.4. Предоставить Банку до начала совершения операций по Счету документы на представителя Специализированного депозитария, уполномоченного предоставлять согласие от имени Специализированного депозитария, уполномоченного предоставлять согласие от имени Специализированного депозитария по распоряжению Клиентом денежными средствами, находящимися на Счете.</w:t>
      </w:r>
    </w:p>
    <w:p w:rsidR="00605035" w:rsidRPr="00605035" w:rsidRDefault="00605035" w:rsidP="00605035">
      <w:pPr>
        <w:suppressAutoHyphens/>
        <w:ind w:right="-1" w:firstLine="709"/>
        <w:rPr>
          <w:sz w:val="14"/>
          <w:szCs w:val="14"/>
        </w:rPr>
      </w:pPr>
      <w:r w:rsidRPr="00605035">
        <w:rPr>
          <w:sz w:val="14"/>
          <w:szCs w:val="14"/>
        </w:rPr>
        <w:t xml:space="preserve">3.3.5. </w:t>
      </w:r>
      <w:proofErr w:type="gramStart"/>
      <w:r w:rsidRPr="00605035">
        <w:rPr>
          <w:sz w:val="14"/>
          <w:szCs w:val="14"/>
        </w:rPr>
        <w:t>Представлять Банку необходимые документы и информацию для осуществления контроля за расчетами Клиента с юридическими лицами, созданными в соответствии с законодательством Российской Федерации в валюте Российской Федерации в порядке, предусмотренном действующим законодательством Российской Федерации и нормативными актами Банка России.</w:t>
      </w:r>
      <w:proofErr w:type="gramEnd"/>
    </w:p>
    <w:p w:rsidR="00605035" w:rsidRPr="00605035" w:rsidRDefault="00605035" w:rsidP="00605035">
      <w:pPr>
        <w:suppressAutoHyphens/>
        <w:ind w:right="-1" w:firstLine="709"/>
        <w:rPr>
          <w:sz w:val="14"/>
          <w:szCs w:val="14"/>
        </w:rPr>
      </w:pPr>
      <w:r w:rsidRPr="00605035">
        <w:rPr>
          <w:sz w:val="14"/>
          <w:szCs w:val="14"/>
        </w:rPr>
        <w:t>3.3.6. Оплачивать услуги Банка по совершению операций с денежными средствами, находящимися на Счете, в порядке, установленном п.4 Договора.</w:t>
      </w:r>
    </w:p>
    <w:p w:rsidR="00605035" w:rsidRPr="00605035" w:rsidRDefault="00605035" w:rsidP="00605035">
      <w:pPr>
        <w:suppressAutoHyphens/>
        <w:ind w:right="-1" w:firstLine="709"/>
        <w:rPr>
          <w:sz w:val="14"/>
          <w:szCs w:val="14"/>
        </w:rPr>
      </w:pPr>
      <w:r w:rsidRPr="00605035">
        <w:rPr>
          <w:sz w:val="14"/>
          <w:szCs w:val="14"/>
        </w:rPr>
        <w:t xml:space="preserve">3.3.7. Письменно уведомлять Банк в течение 10 (десяти) дней после выдачи ему выписок о суммах, ошибочно зачисленных на Счет либо списанных со Счета. При </w:t>
      </w:r>
      <w:proofErr w:type="spellStart"/>
      <w:r w:rsidRPr="00605035">
        <w:rPr>
          <w:sz w:val="14"/>
          <w:szCs w:val="14"/>
        </w:rPr>
        <w:t>непоступлении</w:t>
      </w:r>
      <w:proofErr w:type="spellEnd"/>
      <w:r w:rsidRPr="00605035">
        <w:rPr>
          <w:sz w:val="14"/>
          <w:szCs w:val="14"/>
        </w:rPr>
        <w:t xml:space="preserve"> от Клиента в указанные сроки возражений совершенные операции и остаток средств на Счете считаются подтвержденными.</w:t>
      </w:r>
    </w:p>
    <w:p w:rsidR="00605035" w:rsidRPr="00605035" w:rsidRDefault="00605035" w:rsidP="00605035">
      <w:pPr>
        <w:ind w:firstLine="708"/>
        <w:rPr>
          <w:sz w:val="14"/>
          <w:szCs w:val="14"/>
        </w:rPr>
      </w:pPr>
      <w:r w:rsidRPr="00605035">
        <w:rPr>
          <w:sz w:val="14"/>
          <w:szCs w:val="14"/>
        </w:rPr>
        <w:t>3.3.8. В случае изменения сведений, представленных Клиентом в соответствии с п. 2.1. Д</w:t>
      </w:r>
      <w:r w:rsidRPr="00605035">
        <w:rPr>
          <w:sz w:val="14"/>
          <w:szCs w:val="14"/>
        </w:rPr>
        <w:t>о</w:t>
      </w:r>
      <w:r w:rsidRPr="00605035">
        <w:rPr>
          <w:sz w:val="14"/>
          <w:szCs w:val="14"/>
        </w:rPr>
        <w:t xml:space="preserve">говора, представить в Банк документы, подтверждающие изменений таких сведений, в течение 3 (трех) рабочих дней </w:t>
      </w:r>
      <w:proofErr w:type="gramStart"/>
      <w:r w:rsidRPr="00605035">
        <w:rPr>
          <w:sz w:val="14"/>
          <w:szCs w:val="14"/>
        </w:rPr>
        <w:t>с даты</w:t>
      </w:r>
      <w:proofErr w:type="gramEnd"/>
      <w:r w:rsidRPr="00605035">
        <w:rPr>
          <w:sz w:val="14"/>
          <w:szCs w:val="14"/>
        </w:rPr>
        <w:t xml:space="preserve"> такого изменения. </w:t>
      </w:r>
    </w:p>
    <w:p w:rsidR="00605035" w:rsidRPr="00605035" w:rsidRDefault="00605035" w:rsidP="00605035">
      <w:pPr>
        <w:ind w:firstLine="708"/>
        <w:rPr>
          <w:sz w:val="14"/>
          <w:szCs w:val="14"/>
        </w:rPr>
      </w:pPr>
      <w:r w:rsidRPr="00605035">
        <w:rPr>
          <w:sz w:val="14"/>
          <w:szCs w:val="14"/>
        </w:rPr>
        <w:t>В противном случае Банк не несет ответственности за негативные последствия, связанные с использованием Банком недостоверных данных.</w:t>
      </w:r>
    </w:p>
    <w:p w:rsidR="00605035" w:rsidRPr="00605035" w:rsidRDefault="00605035" w:rsidP="00605035">
      <w:pPr>
        <w:suppressAutoHyphens/>
        <w:ind w:right="-1" w:firstLine="709"/>
        <w:rPr>
          <w:sz w:val="14"/>
          <w:szCs w:val="14"/>
        </w:rPr>
      </w:pPr>
      <w:r w:rsidRPr="00605035">
        <w:rPr>
          <w:sz w:val="14"/>
          <w:szCs w:val="14"/>
        </w:rPr>
        <w:t>3.3.9. Представлять в Банк надлежащим образом оформленные платежные и иные документы.</w:t>
      </w:r>
    </w:p>
    <w:p w:rsidR="00605035" w:rsidRPr="00605035" w:rsidRDefault="00605035" w:rsidP="00605035">
      <w:pPr>
        <w:pStyle w:val="Style10"/>
        <w:spacing w:line="240" w:lineRule="auto"/>
        <w:ind w:right="-8" w:firstLine="720"/>
        <w:rPr>
          <w:rStyle w:val="FontStyle35"/>
          <w:rFonts w:ascii="Times New Roman" w:hAnsi="Times New Roman"/>
          <w:b w:val="0"/>
          <w:bCs w:val="0"/>
          <w:sz w:val="14"/>
          <w:szCs w:val="14"/>
        </w:rPr>
      </w:pPr>
      <w:r w:rsidRPr="00605035">
        <w:rPr>
          <w:sz w:val="14"/>
          <w:szCs w:val="14"/>
        </w:rPr>
        <w:t xml:space="preserve">3.3.10. </w:t>
      </w:r>
      <w:proofErr w:type="gramStart"/>
      <w:r w:rsidRPr="00605035">
        <w:rPr>
          <w:rStyle w:val="FontStyle35"/>
          <w:rFonts w:ascii="Times New Roman" w:hAnsi="Times New Roman"/>
          <w:b w:val="0"/>
          <w:bCs w:val="0"/>
          <w:sz w:val="14"/>
          <w:szCs w:val="14"/>
        </w:rPr>
        <w:t>Предоставлять надлежащим образом оформленные документы и информацию по запросу Банка в целях выполнения требований действующего законодательства Российской Федерации и действующих нормативных актов Российской Федерации по противоде</w:t>
      </w:r>
      <w:r w:rsidRPr="00605035">
        <w:rPr>
          <w:rStyle w:val="FontStyle35"/>
          <w:rFonts w:ascii="Times New Roman" w:hAnsi="Times New Roman"/>
          <w:b w:val="0"/>
          <w:bCs w:val="0"/>
          <w:sz w:val="14"/>
          <w:szCs w:val="14"/>
        </w:rPr>
        <w:t>й</w:t>
      </w:r>
      <w:r w:rsidRPr="00605035">
        <w:rPr>
          <w:rStyle w:val="FontStyle35"/>
          <w:rFonts w:ascii="Times New Roman" w:hAnsi="Times New Roman"/>
          <w:b w:val="0"/>
          <w:bCs w:val="0"/>
          <w:sz w:val="14"/>
          <w:szCs w:val="14"/>
        </w:rPr>
        <w:t>ствию легализации доходов, полученных преступным путем, и финансированию терроризма, в том числе Федерального Закона «О противодействии отмыванию (легализации) доходов полученных преступным п</w:t>
      </w:r>
      <w:r w:rsidRPr="00605035">
        <w:rPr>
          <w:rStyle w:val="FontStyle35"/>
          <w:rFonts w:ascii="Times New Roman" w:hAnsi="Times New Roman"/>
          <w:b w:val="0"/>
          <w:bCs w:val="0"/>
          <w:sz w:val="14"/>
          <w:szCs w:val="14"/>
        </w:rPr>
        <w:t>у</w:t>
      </w:r>
      <w:r w:rsidRPr="00605035">
        <w:rPr>
          <w:rStyle w:val="FontStyle35"/>
          <w:rFonts w:ascii="Times New Roman" w:hAnsi="Times New Roman"/>
          <w:b w:val="0"/>
          <w:bCs w:val="0"/>
          <w:sz w:val="14"/>
          <w:szCs w:val="14"/>
        </w:rPr>
        <w:t>тем, и финансированию терроризма» и Положения Банка России № 499-П от 15.10.2015 г. не позднее</w:t>
      </w:r>
      <w:proofErr w:type="gramEnd"/>
      <w:r w:rsidRPr="00605035">
        <w:rPr>
          <w:rStyle w:val="FontStyle35"/>
          <w:rFonts w:ascii="Times New Roman" w:hAnsi="Times New Roman"/>
          <w:b w:val="0"/>
          <w:bCs w:val="0"/>
          <w:sz w:val="14"/>
          <w:szCs w:val="14"/>
        </w:rPr>
        <w:t xml:space="preserve"> 7 рабочих дней </w:t>
      </w:r>
      <w:proofErr w:type="gramStart"/>
      <w:r w:rsidRPr="00605035">
        <w:rPr>
          <w:rStyle w:val="FontStyle35"/>
          <w:rFonts w:ascii="Times New Roman" w:hAnsi="Times New Roman"/>
          <w:b w:val="0"/>
          <w:bCs w:val="0"/>
          <w:sz w:val="14"/>
          <w:szCs w:val="14"/>
        </w:rPr>
        <w:t>с даты получения</w:t>
      </w:r>
      <w:proofErr w:type="gramEnd"/>
      <w:r w:rsidRPr="00605035">
        <w:rPr>
          <w:rStyle w:val="FontStyle35"/>
          <w:rFonts w:ascii="Times New Roman" w:hAnsi="Times New Roman"/>
          <w:b w:val="0"/>
          <w:bCs w:val="0"/>
          <w:sz w:val="14"/>
          <w:szCs w:val="14"/>
        </w:rPr>
        <w:t xml:space="preserve"> запроса Банка.</w:t>
      </w:r>
    </w:p>
    <w:p w:rsidR="00605035" w:rsidRPr="00605035" w:rsidRDefault="00605035" w:rsidP="00605035">
      <w:pPr>
        <w:suppressAutoHyphens/>
        <w:ind w:right="-1" w:firstLine="709"/>
        <w:rPr>
          <w:sz w:val="14"/>
          <w:szCs w:val="14"/>
        </w:rPr>
      </w:pPr>
      <w:r w:rsidRPr="00605035">
        <w:rPr>
          <w:sz w:val="14"/>
          <w:szCs w:val="14"/>
        </w:rPr>
        <w:t>3.3.11. Представлять Банку не позднее 25 (двадцать пятого) января письменное подтверждение об остатке денежных средств, находящихся на Счете, на начало каждого календарного года.</w:t>
      </w:r>
    </w:p>
    <w:p w:rsidR="00605035" w:rsidRPr="00605035" w:rsidRDefault="00605035" w:rsidP="00605035">
      <w:pPr>
        <w:suppressAutoHyphens/>
        <w:ind w:right="-1" w:firstLine="709"/>
        <w:rPr>
          <w:sz w:val="14"/>
          <w:szCs w:val="14"/>
        </w:rPr>
      </w:pPr>
      <w:r w:rsidRPr="00605035">
        <w:rPr>
          <w:sz w:val="14"/>
          <w:szCs w:val="14"/>
        </w:rPr>
        <w:t>3.3.13.Перед заключением Договора ознакомиться с действующими Тарифами Банка.</w:t>
      </w:r>
    </w:p>
    <w:p w:rsidR="00605035" w:rsidRPr="00605035" w:rsidRDefault="00605035" w:rsidP="00605035">
      <w:pPr>
        <w:pStyle w:val="ConsPlusNormal"/>
        <w:ind w:firstLine="540"/>
        <w:jc w:val="both"/>
        <w:rPr>
          <w:rFonts w:ascii="Times New Roman" w:hAnsi="Times New Roman" w:cs="Times New Roman"/>
          <w:sz w:val="14"/>
          <w:szCs w:val="14"/>
        </w:rPr>
      </w:pPr>
      <w:r w:rsidRPr="00605035">
        <w:rPr>
          <w:rFonts w:ascii="Times New Roman" w:hAnsi="Times New Roman" w:cs="Times New Roman"/>
          <w:sz w:val="14"/>
          <w:szCs w:val="14"/>
        </w:rPr>
        <w:t xml:space="preserve">    3.3.14. Предоставлять информацию, необходимую для </w:t>
      </w:r>
      <w:ins w:id="3" w:author="lebedeva.na" w:date="2017-07-25T14:38:00Z">
        <w:r w:rsidRPr="00605035">
          <w:rPr>
            <w:rFonts w:ascii="Times New Roman" w:hAnsi="Times New Roman" w:cs="Times New Roman"/>
            <w:sz w:val="14"/>
            <w:szCs w:val="14"/>
          </w:rPr>
          <w:t xml:space="preserve">исполнения Банком </w:t>
        </w:r>
      </w:ins>
      <w:r w:rsidRPr="00605035">
        <w:rPr>
          <w:rFonts w:ascii="Times New Roman" w:hAnsi="Times New Roman" w:cs="Times New Roman"/>
          <w:sz w:val="14"/>
          <w:szCs w:val="14"/>
        </w:rPr>
        <w:t>Федерального закона от 07.08.2001 N 115-ФЗ "О противодействии легализации (отмыванию) доходов, полученных преступным путем, и финансированию терроризма",</w:t>
      </w:r>
      <w:r w:rsidRPr="00605035">
        <w:rPr>
          <w:sz w:val="14"/>
          <w:szCs w:val="14"/>
        </w:rPr>
        <w:t xml:space="preserve"> </w:t>
      </w:r>
      <w:r w:rsidRPr="00605035">
        <w:rPr>
          <w:rFonts w:ascii="Times New Roman" w:hAnsi="Times New Roman" w:cs="Times New Roman"/>
          <w:sz w:val="14"/>
          <w:szCs w:val="14"/>
        </w:rPr>
        <w:t xml:space="preserve">включая информацию о своих </w:t>
      </w:r>
      <w:proofErr w:type="spellStart"/>
      <w:r w:rsidRPr="00605035">
        <w:rPr>
          <w:rFonts w:ascii="Times New Roman" w:hAnsi="Times New Roman" w:cs="Times New Roman"/>
          <w:sz w:val="14"/>
          <w:szCs w:val="14"/>
        </w:rPr>
        <w:t>выгодоприобретателях</w:t>
      </w:r>
      <w:proofErr w:type="spellEnd"/>
      <w:r w:rsidRPr="00605035">
        <w:rPr>
          <w:rFonts w:ascii="Times New Roman" w:hAnsi="Times New Roman" w:cs="Times New Roman"/>
          <w:sz w:val="14"/>
          <w:szCs w:val="14"/>
        </w:rPr>
        <w:t>, учр</w:t>
      </w:r>
      <w:r w:rsidRPr="00605035">
        <w:rPr>
          <w:rFonts w:ascii="Times New Roman" w:hAnsi="Times New Roman" w:cs="Times New Roman"/>
          <w:sz w:val="14"/>
          <w:szCs w:val="14"/>
        </w:rPr>
        <w:t>е</w:t>
      </w:r>
      <w:r w:rsidRPr="00605035">
        <w:rPr>
          <w:rFonts w:ascii="Times New Roman" w:hAnsi="Times New Roman" w:cs="Times New Roman"/>
          <w:sz w:val="14"/>
          <w:szCs w:val="14"/>
        </w:rPr>
        <w:t xml:space="preserve">дителях (участниках) и </w:t>
      </w:r>
      <w:proofErr w:type="spellStart"/>
      <w:r w:rsidRPr="00605035">
        <w:rPr>
          <w:rFonts w:ascii="Times New Roman" w:hAnsi="Times New Roman" w:cs="Times New Roman"/>
          <w:sz w:val="14"/>
          <w:szCs w:val="14"/>
        </w:rPr>
        <w:t>бенефициарных</w:t>
      </w:r>
      <w:proofErr w:type="spellEnd"/>
      <w:r w:rsidRPr="00605035">
        <w:rPr>
          <w:rFonts w:ascii="Times New Roman" w:hAnsi="Times New Roman" w:cs="Times New Roman"/>
          <w:sz w:val="14"/>
          <w:szCs w:val="14"/>
        </w:rPr>
        <w:t xml:space="preserve"> владельцах.</w:t>
      </w:r>
    </w:p>
    <w:p w:rsidR="00605035" w:rsidRPr="00605035" w:rsidRDefault="00605035" w:rsidP="00605035">
      <w:pPr>
        <w:pStyle w:val="Style10"/>
        <w:spacing w:line="240" w:lineRule="auto"/>
        <w:ind w:right="-8" w:firstLine="720"/>
        <w:rPr>
          <w:rStyle w:val="FontStyle35"/>
          <w:rFonts w:ascii="Times New Roman" w:hAnsi="Times New Roman"/>
          <w:b w:val="0"/>
          <w:bCs w:val="0"/>
          <w:sz w:val="14"/>
          <w:szCs w:val="14"/>
        </w:rPr>
      </w:pPr>
      <w:r w:rsidRPr="00605035">
        <w:rPr>
          <w:rStyle w:val="FontStyle35"/>
          <w:rFonts w:ascii="Times New Roman" w:hAnsi="Times New Roman"/>
          <w:b w:val="0"/>
          <w:bCs w:val="0"/>
          <w:sz w:val="14"/>
          <w:szCs w:val="14"/>
        </w:rPr>
        <w:t>3.3.15. Уведомлять Специализированный депозитарий обо всех изменениях и допо</w:t>
      </w:r>
      <w:r w:rsidRPr="00605035">
        <w:rPr>
          <w:rStyle w:val="FontStyle35"/>
          <w:rFonts w:ascii="Times New Roman" w:hAnsi="Times New Roman"/>
          <w:b w:val="0"/>
          <w:bCs w:val="0"/>
          <w:sz w:val="14"/>
          <w:szCs w:val="14"/>
        </w:rPr>
        <w:t>л</w:t>
      </w:r>
      <w:r w:rsidRPr="00605035">
        <w:rPr>
          <w:rStyle w:val="FontStyle35"/>
          <w:rFonts w:ascii="Times New Roman" w:hAnsi="Times New Roman"/>
          <w:b w:val="0"/>
          <w:bCs w:val="0"/>
          <w:sz w:val="14"/>
          <w:szCs w:val="14"/>
        </w:rPr>
        <w:t>нениях к Договору.</w:t>
      </w:r>
    </w:p>
    <w:p w:rsidR="00605035" w:rsidRPr="00605035" w:rsidRDefault="00605035" w:rsidP="00605035">
      <w:pPr>
        <w:pStyle w:val="Style10"/>
        <w:spacing w:line="240" w:lineRule="auto"/>
        <w:ind w:right="-8" w:firstLine="720"/>
        <w:rPr>
          <w:rStyle w:val="FontStyle35"/>
          <w:rFonts w:ascii="Times New Roman" w:hAnsi="Times New Roman"/>
          <w:b w:val="0"/>
          <w:bCs w:val="0"/>
          <w:sz w:val="14"/>
          <w:szCs w:val="14"/>
        </w:rPr>
      </w:pPr>
      <w:r w:rsidRPr="00605035">
        <w:rPr>
          <w:rStyle w:val="FontStyle35"/>
          <w:rFonts w:ascii="Times New Roman" w:hAnsi="Times New Roman"/>
          <w:b w:val="0"/>
          <w:bCs w:val="0"/>
          <w:sz w:val="14"/>
          <w:szCs w:val="14"/>
        </w:rPr>
        <w:t xml:space="preserve">3.3.16. Не использовать открытый в соответствии с Договором Счет для учета имущества, отличного от денежных средств, составляющих имущество </w:t>
      </w:r>
      <w:proofErr w:type="spellStart"/>
      <w:r w:rsidRPr="00605035">
        <w:rPr>
          <w:rStyle w:val="FontStyle35"/>
          <w:rFonts w:ascii="Times New Roman" w:hAnsi="Times New Roman"/>
          <w:b w:val="0"/>
          <w:bCs w:val="0"/>
          <w:sz w:val="14"/>
          <w:szCs w:val="14"/>
        </w:rPr>
        <w:t>ПИФа</w:t>
      </w:r>
      <w:proofErr w:type="spellEnd"/>
      <w:r w:rsidRPr="00605035">
        <w:rPr>
          <w:rStyle w:val="FontStyle35"/>
          <w:rFonts w:ascii="Times New Roman" w:hAnsi="Times New Roman"/>
          <w:b w:val="0"/>
          <w:bCs w:val="0"/>
          <w:sz w:val="14"/>
          <w:szCs w:val="14"/>
        </w:rPr>
        <w:t>, управляющей ко</w:t>
      </w:r>
      <w:r w:rsidRPr="00605035">
        <w:rPr>
          <w:rStyle w:val="FontStyle35"/>
          <w:rFonts w:ascii="Times New Roman" w:hAnsi="Times New Roman"/>
          <w:b w:val="0"/>
          <w:bCs w:val="0"/>
          <w:sz w:val="14"/>
          <w:szCs w:val="14"/>
        </w:rPr>
        <w:t>м</w:t>
      </w:r>
      <w:r w:rsidRPr="00605035">
        <w:rPr>
          <w:rStyle w:val="FontStyle35"/>
          <w:rFonts w:ascii="Times New Roman" w:hAnsi="Times New Roman"/>
          <w:b w:val="0"/>
          <w:bCs w:val="0"/>
          <w:sz w:val="14"/>
          <w:szCs w:val="14"/>
        </w:rPr>
        <w:t>панией которого является Клиент.</w:t>
      </w:r>
    </w:p>
    <w:p w:rsidR="00605035" w:rsidRPr="00605035" w:rsidRDefault="00605035" w:rsidP="00605035">
      <w:pPr>
        <w:pStyle w:val="Style10"/>
        <w:spacing w:line="240" w:lineRule="auto"/>
        <w:ind w:right="-8" w:firstLine="720"/>
        <w:rPr>
          <w:rStyle w:val="FontStyle35"/>
          <w:rFonts w:ascii="Times New Roman" w:hAnsi="Times New Roman"/>
          <w:b w:val="0"/>
          <w:bCs w:val="0"/>
          <w:sz w:val="14"/>
          <w:szCs w:val="14"/>
        </w:rPr>
      </w:pPr>
      <w:r w:rsidRPr="00605035">
        <w:rPr>
          <w:rStyle w:val="FontStyle35"/>
          <w:rFonts w:ascii="Times New Roman" w:hAnsi="Times New Roman"/>
          <w:b w:val="0"/>
          <w:bCs w:val="0"/>
          <w:sz w:val="14"/>
          <w:szCs w:val="14"/>
        </w:rPr>
        <w:t>3.3.17. Предоставлять надлежащим образом оформленные документы и информацию, н</w:t>
      </w:r>
      <w:r w:rsidRPr="00605035">
        <w:rPr>
          <w:rStyle w:val="FontStyle35"/>
          <w:rFonts w:ascii="Times New Roman" w:hAnsi="Times New Roman"/>
          <w:b w:val="0"/>
          <w:bCs w:val="0"/>
          <w:sz w:val="14"/>
          <w:szCs w:val="14"/>
        </w:rPr>
        <w:t>е</w:t>
      </w:r>
      <w:r w:rsidRPr="00605035">
        <w:rPr>
          <w:rStyle w:val="FontStyle35"/>
          <w:rFonts w:ascii="Times New Roman" w:hAnsi="Times New Roman"/>
          <w:b w:val="0"/>
          <w:bCs w:val="0"/>
          <w:sz w:val="14"/>
          <w:szCs w:val="14"/>
        </w:rPr>
        <w:t>обходимую для идентификации лица, к выгоде которого он действует при осуществлении через Банк операций в интересах третьего лица (по договорам поручения, агентским, комиссии, довер</w:t>
      </w:r>
      <w:r w:rsidRPr="00605035">
        <w:rPr>
          <w:rStyle w:val="FontStyle35"/>
          <w:rFonts w:ascii="Times New Roman" w:hAnsi="Times New Roman"/>
          <w:b w:val="0"/>
          <w:bCs w:val="0"/>
          <w:sz w:val="14"/>
          <w:szCs w:val="14"/>
        </w:rPr>
        <w:t>и</w:t>
      </w:r>
      <w:r w:rsidRPr="00605035">
        <w:rPr>
          <w:rStyle w:val="FontStyle35"/>
          <w:rFonts w:ascii="Times New Roman" w:hAnsi="Times New Roman"/>
          <w:b w:val="0"/>
          <w:bCs w:val="0"/>
          <w:sz w:val="14"/>
          <w:szCs w:val="14"/>
        </w:rPr>
        <w:t>тельного управления и т.д.) не позднее 7 рабочих дней с момента заключения соответствующего договора.</w:t>
      </w:r>
    </w:p>
    <w:p w:rsidR="00605035" w:rsidRPr="00605035" w:rsidRDefault="00605035" w:rsidP="00605035">
      <w:pPr>
        <w:suppressAutoHyphens/>
        <w:ind w:right="-1" w:firstLine="709"/>
        <w:rPr>
          <w:sz w:val="14"/>
          <w:szCs w:val="14"/>
        </w:rPr>
      </w:pPr>
    </w:p>
    <w:p w:rsidR="00605035" w:rsidRPr="00605035" w:rsidRDefault="00605035" w:rsidP="00605035">
      <w:pPr>
        <w:suppressAutoHyphens/>
        <w:ind w:right="-1" w:firstLine="709"/>
        <w:rPr>
          <w:i/>
          <w:sz w:val="14"/>
          <w:szCs w:val="14"/>
        </w:rPr>
      </w:pPr>
      <w:r w:rsidRPr="00605035">
        <w:rPr>
          <w:b/>
          <w:i/>
          <w:sz w:val="14"/>
          <w:szCs w:val="14"/>
        </w:rPr>
        <w:t>3.4. Клиент вправе</w:t>
      </w:r>
      <w:r w:rsidRPr="00605035">
        <w:rPr>
          <w:i/>
          <w:sz w:val="14"/>
          <w:szCs w:val="14"/>
        </w:rPr>
        <w:t>:</w:t>
      </w:r>
    </w:p>
    <w:p w:rsidR="00605035" w:rsidRPr="00605035" w:rsidRDefault="00605035" w:rsidP="00605035">
      <w:pPr>
        <w:pStyle w:val="Style10"/>
        <w:spacing w:line="240" w:lineRule="auto"/>
        <w:ind w:right="-8" w:firstLine="720"/>
        <w:rPr>
          <w:rStyle w:val="FontStyle35"/>
          <w:rFonts w:ascii="Times New Roman" w:hAnsi="Times New Roman"/>
          <w:b w:val="0"/>
          <w:bCs w:val="0"/>
          <w:sz w:val="14"/>
          <w:szCs w:val="14"/>
        </w:rPr>
      </w:pPr>
      <w:r w:rsidRPr="00605035">
        <w:rPr>
          <w:rFonts w:ascii="Times New Roman" w:hAnsi="Times New Roman"/>
          <w:sz w:val="14"/>
          <w:szCs w:val="14"/>
        </w:rPr>
        <w:t xml:space="preserve">3.4.1. </w:t>
      </w:r>
      <w:r w:rsidRPr="00605035">
        <w:rPr>
          <w:rStyle w:val="FontStyle35"/>
          <w:rFonts w:ascii="Times New Roman" w:hAnsi="Times New Roman"/>
          <w:b w:val="0"/>
          <w:bCs w:val="0"/>
          <w:sz w:val="14"/>
          <w:szCs w:val="14"/>
        </w:rPr>
        <w:t xml:space="preserve">. Беспрепятственно распоряжаться денежными средствами, находящимися на Счете в соответствии с требованиями, установленными действующим законодательством Российской Федерации, в том числе с использованием электронных документов в расчетах с применением системы </w:t>
      </w:r>
      <w:r w:rsidRPr="00605035">
        <w:rPr>
          <w:rStyle w:val="FontStyle35"/>
          <w:rFonts w:ascii="Times New Roman" w:hAnsi="Times New Roman"/>
          <w:b w:val="0"/>
          <w:bCs w:val="0"/>
          <w:sz w:val="14"/>
          <w:szCs w:val="14"/>
        </w:rPr>
        <w:lastRenderedPageBreak/>
        <w:t>удаленного обмена документами «Клиент-Банк», что оговаривается в отдельном Договоре, з</w:t>
      </w:r>
      <w:r w:rsidRPr="00605035">
        <w:rPr>
          <w:rStyle w:val="FontStyle35"/>
          <w:rFonts w:ascii="Times New Roman" w:hAnsi="Times New Roman"/>
          <w:b w:val="0"/>
          <w:bCs w:val="0"/>
          <w:sz w:val="14"/>
          <w:szCs w:val="14"/>
        </w:rPr>
        <w:t>а</w:t>
      </w:r>
      <w:r w:rsidRPr="00605035">
        <w:rPr>
          <w:rStyle w:val="FontStyle35"/>
          <w:rFonts w:ascii="Times New Roman" w:hAnsi="Times New Roman"/>
          <w:b w:val="0"/>
          <w:bCs w:val="0"/>
          <w:sz w:val="14"/>
          <w:szCs w:val="14"/>
        </w:rPr>
        <w:t>ключенном между Банком и Клиентом.</w:t>
      </w:r>
    </w:p>
    <w:p w:rsidR="00605035" w:rsidRPr="00605035" w:rsidRDefault="00605035" w:rsidP="00605035">
      <w:pPr>
        <w:suppressAutoHyphens/>
        <w:ind w:right="-1" w:firstLine="710"/>
        <w:rPr>
          <w:sz w:val="14"/>
          <w:szCs w:val="14"/>
        </w:rPr>
      </w:pPr>
      <w:r w:rsidRPr="00605035">
        <w:rPr>
          <w:sz w:val="14"/>
          <w:szCs w:val="14"/>
        </w:rPr>
        <w:t>3.4.2. Осуществлять операции по Счету в порядке, установленном действующим законодательством Российской Федерации и Договором.</w:t>
      </w:r>
    </w:p>
    <w:p w:rsidR="00605035" w:rsidRPr="00605035" w:rsidRDefault="00605035" w:rsidP="00605035">
      <w:pPr>
        <w:suppressAutoHyphens/>
        <w:ind w:right="-1" w:firstLine="710"/>
        <w:rPr>
          <w:sz w:val="14"/>
          <w:szCs w:val="14"/>
        </w:rPr>
      </w:pPr>
      <w:r w:rsidRPr="00605035">
        <w:rPr>
          <w:sz w:val="14"/>
          <w:szCs w:val="14"/>
        </w:rPr>
        <w:t>3.4.3. Получать выписки по Счету по мере совершения операций по Счету вместе с документами, послужившими основаниями для списания и/или зачисления средств, а также банковские справки по вопросам, связанным с исполнением Договора.</w:t>
      </w:r>
    </w:p>
    <w:p w:rsidR="00605035" w:rsidRPr="00605035" w:rsidRDefault="00605035" w:rsidP="00605035">
      <w:pPr>
        <w:suppressAutoHyphens/>
        <w:ind w:right="-1" w:firstLine="709"/>
        <w:rPr>
          <w:b/>
          <w:sz w:val="14"/>
          <w:szCs w:val="14"/>
        </w:rPr>
      </w:pPr>
    </w:p>
    <w:p w:rsidR="00605035" w:rsidRPr="00605035" w:rsidRDefault="00605035" w:rsidP="00605035">
      <w:pPr>
        <w:suppressAutoHyphens/>
        <w:ind w:right="-1" w:firstLine="709"/>
        <w:jc w:val="center"/>
        <w:rPr>
          <w:b/>
          <w:sz w:val="14"/>
          <w:szCs w:val="14"/>
        </w:rPr>
      </w:pPr>
      <w:r w:rsidRPr="00605035">
        <w:rPr>
          <w:b/>
          <w:sz w:val="14"/>
          <w:szCs w:val="14"/>
        </w:rPr>
        <w:t>4. ВОЗНАГРАЖДЕНИЕ БАНКА ЗА СОВЕРШЕНИЕ ОПЕРАЦИЙ ПО СЧЕТУ</w:t>
      </w:r>
    </w:p>
    <w:p w:rsidR="00605035" w:rsidRPr="00605035" w:rsidRDefault="00605035" w:rsidP="00605035">
      <w:pPr>
        <w:suppressAutoHyphens/>
        <w:ind w:right="-1" w:firstLine="709"/>
        <w:jc w:val="center"/>
        <w:rPr>
          <w:b/>
          <w:sz w:val="14"/>
          <w:szCs w:val="14"/>
        </w:rPr>
      </w:pPr>
    </w:p>
    <w:p w:rsidR="00605035" w:rsidRPr="00605035" w:rsidRDefault="00605035" w:rsidP="00605035">
      <w:pPr>
        <w:suppressAutoHyphens/>
        <w:ind w:right="-1" w:firstLine="709"/>
        <w:rPr>
          <w:sz w:val="14"/>
          <w:szCs w:val="14"/>
        </w:rPr>
      </w:pPr>
      <w:r w:rsidRPr="00605035">
        <w:rPr>
          <w:sz w:val="14"/>
          <w:szCs w:val="14"/>
        </w:rPr>
        <w:t>4.1. За совершение операций с денежными средствами, находящимися на Счете, Клиент уплачивает Банку вознаграждение в соответствии с действующими Тарифами Банка.</w:t>
      </w:r>
    </w:p>
    <w:p w:rsidR="00605035" w:rsidRPr="00605035" w:rsidRDefault="00605035" w:rsidP="00605035">
      <w:pPr>
        <w:suppressAutoHyphens/>
        <w:ind w:right="-1" w:firstLine="709"/>
        <w:rPr>
          <w:strike/>
          <w:sz w:val="14"/>
          <w:szCs w:val="14"/>
        </w:rPr>
      </w:pPr>
      <w:r w:rsidRPr="00605035">
        <w:rPr>
          <w:sz w:val="14"/>
          <w:szCs w:val="14"/>
        </w:rPr>
        <w:t xml:space="preserve">4.2. Вознаграждение уплачивается путем его списания Банком без распоряжения Клиента со Счета Клиента в сроки, установленные тарифами Банка. </w:t>
      </w:r>
    </w:p>
    <w:p w:rsidR="00605035" w:rsidRPr="00605035" w:rsidRDefault="00605035" w:rsidP="00605035">
      <w:pPr>
        <w:numPr>
          <w:ilvl w:val="12"/>
          <w:numId w:val="0"/>
        </w:numPr>
        <w:suppressAutoHyphens/>
        <w:ind w:right="-1" w:firstLine="709"/>
        <w:jc w:val="center"/>
        <w:rPr>
          <w:b/>
          <w:sz w:val="14"/>
          <w:szCs w:val="14"/>
        </w:rPr>
      </w:pPr>
    </w:p>
    <w:p w:rsidR="00605035" w:rsidRPr="00605035" w:rsidRDefault="00605035" w:rsidP="00605035">
      <w:pPr>
        <w:numPr>
          <w:ilvl w:val="12"/>
          <w:numId w:val="0"/>
        </w:numPr>
        <w:suppressAutoHyphens/>
        <w:ind w:right="-1" w:firstLine="709"/>
        <w:jc w:val="center"/>
        <w:rPr>
          <w:b/>
          <w:sz w:val="14"/>
          <w:szCs w:val="14"/>
        </w:rPr>
      </w:pPr>
      <w:r w:rsidRPr="00605035">
        <w:rPr>
          <w:b/>
          <w:sz w:val="14"/>
          <w:szCs w:val="14"/>
        </w:rPr>
        <w:t>5. ОТВЕТСТВЕННОСТЬ СТОРОН</w:t>
      </w:r>
    </w:p>
    <w:p w:rsidR="00605035" w:rsidRPr="00605035" w:rsidRDefault="00605035" w:rsidP="00605035">
      <w:pPr>
        <w:numPr>
          <w:ilvl w:val="12"/>
          <w:numId w:val="0"/>
        </w:numPr>
        <w:suppressAutoHyphens/>
        <w:ind w:right="-1" w:firstLine="709"/>
        <w:jc w:val="center"/>
        <w:rPr>
          <w:sz w:val="14"/>
          <w:szCs w:val="14"/>
        </w:rPr>
      </w:pPr>
    </w:p>
    <w:p w:rsidR="00605035" w:rsidRPr="00605035" w:rsidRDefault="00605035" w:rsidP="00605035">
      <w:pPr>
        <w:suppressAutoHyphens/>
        <w:ind w:right="-1" w:firstLine="709"/>
        <w:rPr>
          <w:sz w:val="14"/>
          <w:szCs w:val="14"/>
        </w:rPr>
      </w:pPr>
      <w:r w:rsidRPr="00605035">
        <w:rPr>
          <w:sz w:val="14"/>
          <w:szCs w:val="14"/>
        </w:rPr>
        <w:t>5.1. В случае неисполнения или ненадлежащего исполнения обязательств по Договору Стороны несут ответственность в соответствии с действующим законодательством Российской Федерации.</w:t>
      </w:r>
    </w:p>
    <w:p w:rsidR="00605035" w:rsidRPr="00605035" w:rsidRDefault="00605035" w:rsidP="00605035">
      <w:pPr>
        <w:suppressAutoHyphens/>
        <w:ind w:right="-1" w:firstLine="709"/>
        <w:rPr>
          <w:sz w:val="14"/>
          <w:szCs w:val="14"/>
        </w:rPr>
      </w:pPr>
      <w:r w:rsidRPr="00605035">
        <w:rPr>
          <w:sz w:val="14"/>
          <w:szCs w:val="14"/>
        </w:rPr>
        <w:t xml:space="preserve">5.2. </w:t>
      </w:r>
      <w:proofErr w:type="gramStart"/>
      <w:r w:rsidRPr="00605035">
        <w:rPr>
          <w:sz w:val="14"/>
          <w:szCs w:val="14"/>
        </w:rPr>
        <w:t>За несвоевременное зачисление на Счет поступивших Клиенту денежных средств либо их необоснованное списание Банком со Счета, а также невыполнения (ненадлежащего выполнения) указаний Клиента о перечислении денежных средств со Счета либо об их выдаче со Счета Банк уплачивает Клиенту проценты от несвоевременно зачисленной (списанной), либо необоснованно списанной суммы за каждый день просрочки, исходя из 0,01% ставки рефинансирования (ключевой ставки) Банка России</w:t>
      </w:r>
      <w:proofErr w:type="gramEnd"/>
      <w:r w:rsidRPr="00605035">
        <w:rPr>
          <w:sz w:val="14"/>
          <w:szCs w:val="14"/>
        </w:rPr>
        <w:t xml:space="preserve"> на день совершения соответствующей операции.</w:t>
      </w:r>
    </w:p>
    <w:p w:rsidR="00605035" w:rsidRPr="00605035" w:rsidRDefault="00605035" w:rsidP="00605035">
      <w:pPr>
        <w:suppressAutoHyphens/>
        <w:ind w:right="-1" w:firstLine="709"/>
        <w:rPr>
          <w:sz w:val="14"/>
          <w:szCs w:val="14"/>
        </w:rPr>
      </w:pPr>
      <w:r w:rsidRPr="00605035">
        <w:rPr>
          <w:sz w:val="14"/>
          <w:szCs w:val="14"/>
        </w:rPr>
        <w:t xml:space="preserve">5.3. </w:t>
      </w:r>
      <w:r w:rsidRPr="00605035">
        <w:rPr>
          <w:rStyle w:val="FontStyle35"/>
          <w:b w:val="0"/>
          <w:bCs w:val="0"/>
          <w:sz w:val="14"/>
          <w:szCs w:val="14"/>
        </w:rPr>
        <w:t xml:space="preserve">За </w:t>
      </w:r>
      <w:proofErr w:type="spellStart"/>
      <w:r w:rsidRPr="00605035">
        <w:rPr>
          <w:rStyle w:val="FontStyle35"/>
          <w:b w:val="0"/>
          <w:bCs w:val="0"/>
          <w:sz w:val="14"/>
          <w:szCs w:val="14"/>
        </w:rPr>
        <w:t>неуведомление</w:t>
      </w:r>
      <w:proofErr w:type="spellEnd"/>
      <w:r w:rsidRPr="00605035">
        <w:rPr>
          <w:rStyle w:val="FontStyle35"/>
          <w:b w:val="0"/>
          <w:bCs w:val="0"/>
          <w:sz w:val="14"/>
          <w:szCs w:val="14"/>
        </w:rPr>
        <w:t xml:space="preserve"> Банка в течение 10 календарных дней после получения Клиентом от Банка выписки, содержащей информацию об ошибочно зачисленных на Счет Клиента суммах, Клиент уплачивает Банку за каждый день сокрытия информации пени в размере 0,5% неправильно зачисленных на счет Клиента и не принадлежащих ему сумм</w:t>
      </w:r>
    </w:p>
    <w:p w:rsidR="00605035" w:rsidRPr="00605035" w:rsidRDefault="00605035" w:rsidP="00605035">
      <w:pPr>
        <w:suppressAutoHyphens/>
        <w:ind w:right="-1" w:firstLine="709"/>
        <w:rPr>
          <w:sz w:val="14"/>
          <w:szCs w:val="14"/>
        </w:rPr>
      </w:pPr>
      <w:r w:rsidRPr="00605035">
        <w:rPr>
          <w:sz w:val="14"/>
          <w:szCs w:val="14"/>
        </w:rPr>
        <w:t>5.4. Банк не несет ответственности за правильность и достоверность информации, содержащейся в документах Клиента, а также за последствия исполнения поручений, выданных неуполномоченными лицами, в случаях, когда с использование процедур, установленных в п. 3.1.5.1. Договора, Банк не мог установить факта выдачи распоряжения неуполномоченными лицами, а Клиент не принял мер по предупреждению такой ситуации, либо ситуация вызвана неисполнением обязатель</w:t>
      </w:r>
      <w:proofErr w:type="gramStart"/>
      <w:r w:rsidRPr="00605035">
        <w:rPr>
          <w:sz w:val="14"/>
          <w:szCs w:val="14"/>
        </w:rPr>
        <w:t>ств Кл</w:t>
      </w:r>
      <w:proofErr w:type="gramEnd"/>
      <w:r w:rsidRPr="00605035">
        <w:rPr>
          <w:sz w:val="14"/>
          <w:szCs w:val="14"/>
        </w:rPr>
        <w:t>иента по Договору или противоправными действиями должностных, доверенных лиц Клиента или третьих лиц.</w:t>
      </w:r>
    </w:p>
    <w:p w:rsidR="00605035" w:rsidRPr="00605035" w:rsidRDefault="00605035" w:rsidP="00605035">
      <w:pPr>
        <w:suppressAutoHyphens/>
        <w:ind w:right="-1" w:firstLine="709"/>
        <w:rPr>
          <w:sz w:val="14"/>
          <w:szCs w:val="14"/>
        </w:rPr>
      </w:pPr>
      <w:r w:rsidRPr="00605035">
        <w:rPr>
          <w:sz w:val="14"/>
          <w:szCs w:val="14"/>
        </w:rPr>
        <w:t>5.4. Банк освобождается от ответственности в случае, если операции по Счету Клиента задерживаются по вине Банка России либо по другим причинам, не зависящим от Банка.</w:t>
      </w:r>
    </w:p>
    <w:p w:rsidR="00605035" w:rsidRPr="00605035" w:rsidRDefault="00605035" w:rsidP="00605035">
      <w:pPr>
        <w:suppressAutoHyphens/>
        <w:ind w:right="-1" w:firstLine="709"/>
        <w:rPr>
          <w:sz w:val="14"/>
          <w:szCs w:val="14"/>
        </w:rPr>
      </w:pPr>
      <w:r w:rsidRPr="00605035">
        <w:rPr>
          <w:sz w:val="14"/>
          <w:szCs w:val="14"/>
        </w:rPr>
        <w:t>5.5. Клиент несет ответственность за достоверность сообщенных сведений и представленных документов для открытия Счета и проведения операций по Счету, а также за своевременность их предоставления в Банк.</w:t>
      </w:r>
    </w:p>
    <w:p w:rsidR="00605035" w:rsidRPr="00605035" w:rsidRDefault="00605035" w:rsidP="00605035">
      <w:pPr>
        <w:suppressAutoHyphens/>
        <w:ind w:right="-1" w:firstLine="709"/>
        <w:rPr>
          <w:sz w:val="14"/>
          <w:szCs w:val="14"/>
        </w:rPr>
      </w:pPr>
      <w:r w:rsidRPr="00605035">
        <w:rPr>
          <w:sz w:val="14"/>
          <w:szCs w:val="14"/>
        </w:rPr>
        <w:t xml:space="preserve">5.6. В случае непредставления Клиентом Банку дополнительной информации и документов, в срок, указанный в п.3.2.6. Договора, Клиент уплачивает Банку штраф, установленный в соответствии с действующими тарифами Банка. </w:t>
      </w:r>
    </w:p>
    <w:p w:rsidR="00605035" w:rsidRPr="00605035" w:rsidRDefault="00605035" w:rsidP="00605035">
      <w:pPr>
        <w:suppressAutoHyphens/>
        <w:ind w:right="-1" w:firstLine="709"/>
        <w:rPr>
          <w:sz w:val="14"/>
          <w:szCs w:val="14"/>
        </w:rPr>
      </w:pPr>
      <w:proofErr w:type="gramStart"/>
      <w:r w:rsidRPr="00605035">
        <w:rPr>
          <w:sz w:val="14"/>
          <w:szCs w:val="14"/>
        </w:rPr>
        <w:t>5.7 Сторона, не исполнившая или ненадлежащим образом исполнившая обязательства по Договору, несет ответственность, если не докажет, что надлежащее исполнение оказалось невозможным вследствие действия обстоятельств непреодолимой силы, то есть чрезвычайных и неотвратимых при данных условиях обстоятельств, в частности:  стихийных бедствий, военных действий и т.п., а также вследствие решений органов законодательной и/или исполнительной власти РФ, обусловливающие невозможность исполнения Договора.</w:t>
      </w:r>
      <w:proofErr w:type="gramEnd"/>
    </w:p>
    <w:p w:rsidR="00605035" w:rsidRPr="00605035" w:rsidRDefault="00605035" w:rsidP="00605035">
      <w:pPr>
        <w:suppressAutoHyphens/>
        <w:ind w:right="-1" w:firstLine="709"/>
        <w:rPr>
          <w:sz w:val="14"/>
          <w:szCs w:val="14"/>
        </w:rPr>
      </w:pPr>
      <w:r w:rsidRPr="00605035">
        <w:rPr>
          <w:sz w:val="14"/>
          <w:szCs w:val="14"/>
        </w:rPr>
        <w:t>Наступление указанных обстоятельств не влечет прекращения обязатель</w:t>
      </w:r>
      <w:proofErr w:type="gramStart"/>
      <w:r w:rsidRPr="00605035">
        <w:rPr>
          <w:sz w:val="14"/>
          <w:szCs w:val="14"/>
        </w:rPr>
        <w:t>ств Ст</w:t>
      </w:r>
      <w:proofErr w:type="gramEnd"/>
      <w:r w:rsidRPr="00605035">
        <w:rPr>
          <w:sz w:val="14"/>
          <w:szCs w:val="14"/>
        </w:rPr>
        <w:t>орон по Договору. При этом Сторона освобождается от ответственности за неисполнение или ненадлежащее исполнение обязательств по Договору только в течение срока действия указанных обстоятельств.</w:t>
      </w:r>
    </w:p>
    <w:p w:rsidR="00605035" w:rsidRPr="00605035" w:rsidRDefault="00605035" w:rsidP="00605035">
      <w:pPr>
        <w:suppressAutoHyphens/>
        <w:ind w:right="-1" w:firstLine="709"/>
        <w:rPr>
          <w:sz w:val="14"/>
          <w:szCs w:val="14"/>
        </w:rPr>
      </w:pPr>
      <w:r w:rsidRPr="00605035">
        <w:rPr>
          <w:sz w:val="14"/>
          <w:szCs w:val="14"/>
        </w:rPr>
        <w:t>О наступлении и прекращении указанных обстоятельств заинтересованная Сторона обязана незамедлительно проинформировать другую Сторону в письменной форме.</w:t>
      </w:r>
    </w:p>
    <w:p w:rsidR="00605035" w:rsidRPr="00605035" w:rsidRDefault="00605035" w:rsidP="00605035">
      <w:pPr>
        <w:suppressAutoHyphens/>
        <w:ind w:right="-1" w:firstLine="709"/>
        <w:rPr>
          <w:sz w:val="14"/>
          <w:szCs w:val="14"/>
        </w:rPr>
      </w:pPr>
      <w:r w:rsidRPr="00605035">
        <w:rPr>
          <w:sz w:val="14"/>
          <w:szCs w:val="14"/>
        </w:rPr>
        <w:t>Доказательством наличия обстоятельств непреодолимой силы и их продолжительности будут являться документы, выдаваемые компетентными организациями Российской Федерации.</w:t>
      </w:r>
    </w:p>
    <w:p w:rsidR="00605035" w:rsidRPr="00605035" w:rsidRDefault="00605035" w:rsidP="00605035">
      <w:pPr>
        <w:suppressAutoHyphens/>
        <w:ind w:right="-1" w:firstLine="709"/>
        <w:rPr>
          <w:sz w:val="14"/>
          <w:szCs w:val="14"/>
        </w:rPr>
      </w:pPr>
    </w:p>
    <w:p w:rsidR="00605035" w:rsidRPr="00605035" w:rsidRDefault="00605035" w:rsidP="00605035">
      <w:pPr>
        <w:suppressAutoHyphens/>
        <w:ind w:right="-1" w:firstLine="709"/>
        <w:jc w:val="center"/>
        <w:rPr>
          <w:b/>
          <w:sz w:val="14"/>
          <w:szCs w:val="14"/>
        </w:rPr>
      </w:pPr>
      <w:r w:rsidRPr="00605035">
        <w:rPr>
          <w:b/>
          <w:sz w:val="14"/>
          <w:szCs w:val="14"/>
        </w:rPr>
        <w:t>6. СРОК ДЕЙСТВИЯ ДОГОВОРА И ПОРЯДОК</w:t>
      </w:r>
    </w:p>
    <w:p w:rsidR="00605035" w:rsidRPr="00605035" w:rsidRDefault="00605035" w:rsidP="00605035">
      <w:pPr>
        <w:pStyle w:val="4"/>
        <w:suppressAutoHyphens/>
        <w:ind w:left="0" w:right="-1" w:firstLine="709"/>
        <w:outlineLvl w:val="3"/>
        <w:rPr>
          <w:rFonts w:ascii="Times New Roman" w:hAnsi="Times New Roman"/>
          <w:sz w:val="14"/>
          <w:szCs w:val="14"/>
        </w:rPr>
      </w:pPr>
      <w:r w:rsidRPr="00605035">
        <w:rPr>
          <w:rFonts w:ascii="Times New Roman" w:hAnsi="Times New Roman"/>
          <w:sz w:val="14"/>
          <w:szCs w:val="14"/>
        </w:rPr>
        <w:t>ЕГО РАСТОРЖЕНИЯ. ЗАКРЫТИЕ СЧЕТА</w:t>
      </w:r>
    </w:p>
    <w:p w:rsidR="00605035" w:rsidRPr="00605035" w:rsidRDefault="00605035" w:rsidP="00605035">
      <w:pPr>
        <w:suppressAutoHyphens/>
        <w:ind w:right="-1" w:firstLine="709"/>
        <w:jc w:val="center"/>
        <w:rPr>
          <w:sz w:val="14"/>
          <w:szCs w:val="14"/>
        </w:rPr>
      </w:pPr>
    </w:p>
    <w:p w:rsidR="00605035" w:rsidRPr="00605035" w:rsidRDefault="00605035" w:rsidP="00605035">
      <w:pPr>
        <w:suppressAutoHyphens/>
        <w:ind w:right="-1" w:firstLine="709"/>
        <w:rPr>
          <w:sz w:val="14"/>
          <w:szCs w:val="14"/>
        </w:rPr>
      </w:pPr>
      <w:r w:rsidRPr="00605035">
        <w:rPr>
          <w:sz w:val="14"/>
          <w:szCs w:val="14"/>
        </w:rPr>
        <w:t>6.1. Договор вступает в силу с момента его заключения и действует до конца текущего календарного года.</w:t>
      </w:r>
    </w:p>
    <w:p w:rsidR="00605035" w:rsidRPr="00605035" w:rsidRDefault="00605035" w:rsidP="00605035">
      <w:pPr>
        <w:suppressAutoHyphens/>
        <w:ind w:right="-1" w:firstLine="709"/>
        <w:rPr>
          <w:sz w:val="14"/>
          <w:szCs w:val="14"/>
        </w:rPr>
      </w:pPr>
      <w:r w:rsidRPr="00605035">
        <w:rPr>
          <w:sz w:val="14"/>
          <w:szCs w:val="14"/>
        </w:rPr>
        <w:t>6.2. Договор считается пролонгированным на каждый последующий календарный год, если ни одна из Сторон письменно не заявит о его расторжении за 1 (один) месяц до окончания срока действия  Договора.</w:t>
      </w:r>
    </w:p>
    <w:p w:rsidR="00605035" w:rsidRPr="00605035" w:rsidRDefault="00605035" w:rsidP="00605035">
      <w:pPr>
        <w:suppressAutoHyphens/>
        <w:ind w:right="-1" w:firstLine="709"/>
        <w:rPr>
          <w:sz w:val="14"/>
          <w:szCs w:val="14"/>
        </w:rPr>
      </w:pPr>
      <w:r w:rsidRPr="00605035">
        <w:rPr>
          <w:sz w:val="14"/>
          <w:szCs w:val="14"/>
        </w:rPr>
        <w:t xml:space="preserve">6.3. </w:t>
      </w:r>
      <w:proofErr w:type="gramStart"/>
      <w:r w:rsidRPr="00605035">
        <w:rPr>
          <w:sz w:val="14"/>
          <w:szCs w:val="14"/>
        </w:rPr>
        <w:t>Договор</w:t>
      </w:r>
      <w:proofErr w:type="gramEnd"/>
      <w:r w:rsidRPr="00605035">
        <w:rPr>
          <w:sz w:val="14"/>
          <w:szCs w:val="14"/>
        </w:rPr>
        <w:t xml:space="preserve"> может быть расторгнут на основании письменного заявления Клиента. В заявлении Клиента должно содержаться подтверждение остатка денежных средств на Счете на дату расторжения Договора. Остаток денежных средств на Счете по указанию Клиента в течение 7 (семи) рабочих дней после получения заявления Клиента о расторжении Договора (закрытии Счета) перечисляется по реквизитам, указанным Клиентом.</w:t>
      </w:r>
    </w:p>
    <w:p w:rsidR="00605035" w:rsidRPr="00605035" w:rsidRDefault="00605035" w:rsidP="00605035">
      <w:pPr>
        <w:suppressAutoHyphens/>
        <w:ind w:right="-1" w:firstLine="709"/>
        <w:rPr>
          <w:sz w:val="14"/>
          <w:szCs w:val="14"/>
        </w:rPr>
      </w:pPr>
      <w:r w:rsidRPr="00605035">
        <w:rPr>
          <w:sz w:val="14"/>
          <w:szCs w:val="14"/>
        </w:rPr>
        <w:t>Одновременно с представлением заявления о расторжении Договора и закрытии Счета Клиент возвращает Банку чековую книжку с оставшимися неиспользованными чеками и корешками к ним, указав в заявлении номера неиспользованных чеков.</w:t>
      </w:r>
    </w:p>
    <w:p w:rsidR="00605035" w:rsidRPr="00605035" w:rsidRDefault="00605035" w:rsidP="00605035">
      <w:pPr>
        <w:suppressAutoHyphens/>
        <w:ind w:firstLine="709"/>
        <w:rPr>
          <w:sz w:val="14"/>
          <w:szCs w:val="14"/>
        </w:rPr>
      </w:pPr>
      <w:r w:rsidRPr="00605035">
        <w:rPr>
          <w:sz w:val="14"/>
          <w:szCs w:val="14"/>
        </w:rPr>
        <w:t>6.4. Банк вправе расторгнуть Договор в одностороннем порядке, при условии  отсутствия в течение двух лет денежных средств на Счете и операций по Счету, предупредив в письменной форме об этом Клиента. Договор считается расторгнутым по истечении двух месяцев со дня направления Банком такого предупреждения, если на Счет в течение этого срока не поступили денежные средства.</w:t>
      </w:r>
    </w:p>
    <w:p w:rsidR="00605035" w:rsidRPr="00605035" w:rsidRDefault="00605035" w:rsidP="00605035">
      <w:pPr>
        <w:suppressAutoHyphens/>
        <w:ind w:firstLine="709"/>
        <w:rPr>
          <w:sz w:val="14"/>
          <w:szCs w:val="14"/>
        </w:rPr>
      </w:pPr>
      <w:r w:rsidRPr="00605035">
        <w:rPr>
          <w:sz w:val="14"/>
          <w:szCs w:val="14"/>
        </w:rPr>
        <w:t>6.5. Банк вправе отказаться от исполнения Договора и расторгнуть Договор в одностороннем порядке по истечении шестидесяти дней со дня направления Банком Клиенту Уведомления, в случае принятия в течение календарного года двух и более решений об отказе в выполнении распоряжения Клиента о совершении операции.</w:t>
      </w:r>
    </w:p>
    <w:p w:rsidR="00605035" w:rsidRPr="00605035" w:rsidRDefault="00605035" w:rsidP="00605035">
      <w:pPr>
        <w:suppressAutoHyphens/>
        <w:ind w:firstLine="709"/>
        <w:rPr>
          <w:sz w:val="14"/>
          <w:szCs w:val="14"/>
        </w:rPr>
      </w:pPr>
      <w:r w:rsidRPr="00605035">
        <w:rPr>
          <w:sz w:val="14"/>
          <w:szCs w:val="14"/>
        </w:rPr>
        <w:t xml:space="preserve">6.6. По требованию Банка </w:t>
      </w:r>
      <w:proofErr w:type="gramStart"/>
      <w:r w:rsidRPr="00605035">
        <w:rPr>
          <w:sz w:val="14"/>
          <w:szCs w:val="14"/>
        </w:rPr>
        <w:t>Договор</w:t>
      </w:r>
      <w:proofErr w:type="gramEnd"/>
      <w:r w:rsidRPr="00605035">
        <w:rPr>
          <w:sz w:val="14"/>
          <w:szCs w:val="14"/>
        </w:rPr>
        <w:t xml:space="preserve"> может быть расторгнут судом в следующих случаях:</w:t>
      </w:r>
    </w:p>
    <w:p w:rsidR="00605035" w:rsidRPr="00605035" w:rsidRDefault="00605035" w:rsidP="00605035">
      <w:pPr>
        <w:suppressAutoHyphens/>
        <w:autoSpaceDE w:val="0"/>
        <w:autoSpaceDN w:val="0"/>
        <w:adjustRightInd w:val="0"/>
        <w:ind w:firstLine="709"/>
        <w:rPr>
          <w:sz w:val="14"/>
          <w:szCs w:val="14"/>
        </w:rPr>
      </w:pPr>
      <w:r w:rsidRPr="00605035">
        <w:rPr>
          <w:sz w:val="14"/>
          <w:szCs w:val="14"/>
        </w:rPr>
        <w:t xml:space="preserve">- когда сумма </w:t>
      </w:r>
      <w:proofErr w:type="gramStart"/>
      <w:r w:rsidRPr="00605035">
        <w:rPr>
          <w:sz w:val="14"/>
          <w:szCs w:val="14"/>
        </w:rPr>
        <w:t>денежных средств, хранящихся на Счете  составляет</w:t>
      </w:r>
      <w:proofErr w:type="gramEnd"/>
      <w:r w:rsidRPr="00605035">
        <w:rPr>
          <w:sz w:val="14"/>
          <w:szCs w:val="14"/>
        </w:rPr>
        <w:t xml:space="preserve"> меньше 2 000,00 (двух тысяч) рублей 00 копеек, и в случае если указанная сумма не будет восстановлена в течение 1 (одного) месяца со дня предупреждения Клиента Банком об этом;</w:t>
      </w:r>
    </w:p>
    <w:p w:rsidR="00605035" w:rsidRPr="00605035" w:rsidRDefault="00605035" w:rsidP="00605035">
      <w:pPr>
        <w:suppressAutoHyphens/>
        <w:autoSpaceDE w:val="0"/>
        <w:autoSpaceDN w:val="0"/>
        <w:adjustRightInd w:val="0"/>
        <w:ind w:firstLine="709"/>
        <w:rPr>
          <w:sz w:val="14"/>
          <w:szCs w:val="14"/>
        </w:rPr>
      </w:pPr>
      <w:r w:rsidRPr="00605035">
        <w:rPr>
          <w:sz w:val="14"/>
          <w:szCs w:val="14"/>
        </w:rPr>
        <w:t xml:space="preserve">- при отсутствии операций по Счету в течение года. </w:t>
      </w:r>
    </w:p>
    <w:p w:rsidR="00605035" w:rsidRPr="00605035" w:rsidRDefault="00605035" w:rsidP="00605035">
      <w:pPr>
        <w:suppressAutoHyphens/>
        <w:ind w:right="-1" w:firstLine="709"/>
        <w:rPr>
          <w:sz w:val="14"/>
          <w:szCs w:val="14"/>
        </w:rPr>
      </w:pPr>
      <w:r w:rsidRPr="00605035">
        <w:rPr>
          <w:sz w:val="14"/>
          <w:szCs w:val="14"/>
        </w:rPr>
        <w:t xml:space="preserve">6.7. Расторжение Договора является основанием для закрытия Счета. </w:t>
      </w:r>
    </w:p>
    <w:p w:rsidR="00605035" w:rsidRPr="00605035" w:rsidRDefault="00605035" w:rsidP="00605035">
      <w:pPr>
        <w:suppressAutoHyphens/>
        <w:ind w:right="-1" w:firstLine="709"/>
        <w:jc w:val="center"/>
        <w:rPr>
          <w:b/>
          <w:sz w:val="14"/>
          <w:szCs w:val="14"/>
        </w:rPr>
      </w:pPr>
    </w:p>
    <w:p w:rsidR="00605035" w:rsidRPr="00605035" w:rsidRDefault="00605035" w:rsidP="00605035">
      <w:pPr>
        <w:suppressAutoHyphens/>
        <w:ind w:right="-1" w:firstLine="709"/>
        <w:jc w:val="center"/>
        <w:rPr>
          <w:b/>
          <w:sz w:val="14"/>
          <w:szCs w:val="14"/>
        </w:rPr>
      </w:pPr>
      <w:r w:rsidRPr="00605035">
        <w:rPr>
          <w:b/>
          <w:sz w:val="14"/>
          <w:szCs w:val="14"/>
        </w:rPr>
        <w:t>7. ПРОЧИЕ УСЛОВИЯ</w:t>
      </w:r>
    </w:p>
    <w:p w:rsidR="00605035" w:rsidRPr="00605035" w:rsidRDefault="00605035" w:rsidP="00605035">
      <w:pPr>
        <w:suppressAutoHyphens/>
        <w:ind w:right="-1" w:firstLine="709"/>
        <w:rPr>
          <w:sz w:val="14"/>
          <w:szCs w:val="14"/>
        </w:rPr>
      </w:pPr>
    </w:p>
    <w:p w:rsidR="00605035" w:rsidRPr="00605035" w:rsidRDefault="00605035" w:rsidP="00605035">
      <w:pPr>
        <w:suppressAutoHyphens/>
        <w:ind w:right="-1" w:firstLine="709"/>
        <w:rPr>
          <w:sz w:val="14"/>
          <w:szCs w:val="14"/>
        </w:rPr>
      </w:pPr>
      <w:r w:rsidRPr="00605035">
        <w:rPr>
          <w:sz w:val="14"/>
          <w:szCs w:val="14"/>
        </w:rPr>
        <w:t>7.1. Проценты за пользование Банком денежными средствами на Счете не уплачиваются.</w:t>
      </w:r>
    </w:p>
    <w:p w:rsidR="00605035" w:rsidRPr="00605035" w:rsidRDefault="00605035" w:rsidP="00605035">
      <w:pPr>
        <w:ind w:firstLine="709"/>
        <w:rPr>
          <w:sz w:val="14"/>
          <w:szCs w:val="14"/>
        </w:rPr>
      </w:pPr>
      <w:r w:rsidRPr="00605035">
        <w:rPr>
          <w:sz w:val="14"/>
          <w:szCs w:val="14"/>
        </w:rPr>
        <w:t xml:space="preserve">7.2. Разногласия и споры, возникающие в связи с Договором, подлежат урегулированию между Сторонами посредством переговоров. </w:t>
      </w:r>
    </w:p>
    <w:p w:rsidR="00605035" w:rsidRPr="00605035" w:rsidRDefault="00605035" w:rsidP="00605035">
      <w:pPr>
        <w:ind w:firstLine="709"/>
        <w:rPr>
          <w:sz w:val="14"/>
          <w:szCs w:val="14"/>
        </w:rPr>
      </w:pPr>
      <w:r w:rsidRPr="00605035">
        <w:rPr>
          <w:sz w:val="14"/>
          <w:szCs w:val="14"/>
        </w:rPr>
        <w:t>В случае</w:t>
      </w:r>
      <w:proofErr w:type="gramStart"/>
      <w:r w:rsidRPr="00605035">
        <w:rPr>
          <w:sz w:val="14"/>
          <w:szCs w:val="14"/>
        </w:rPr>
        <w:t>,</w:t>
      </w:r>
      <w:proofErr w:type="gramEnd"/>
      <w:r w:rsidRPr="00605035">
        <w:rPr>
          <w:sz w:val="14"/>
          <w:szCs w:val="14"/>
        </w:rPr>
        <w:t xml:space="preserve"> если Стороны не достигнут соглашения по возникшему спору в результате переговоров, спор между Сторонами подлежит рассмотрению в Арбитражном суде  по месту нахожд</w:t>
      </w:r>
      <w:r w:rsidRPr="00605035">
        <w:rPr>
          <w:sz w:val="14"/>
          <w:szCs w:val="14"/>
        </w:rPr>
        <w:t>е</w:t>
      </w:r>
      <w:r w:rsidRPr="00605035">
        <w:rPr>
          <w:sz w:val="14"/>
          <w:szCs w:val="14"/>
        </w:rPr>
        <w:t>ния Банка.</w:t>
      </w:r>
    </w:p>
    <w:p w:rsidR="00605035" w:rsidRPr="00605035" w:rsidRDefault="00605035" w:rsidP="00605035">
      <w:pPr>
        <w:ind w:firstLine="709"/>
        <w:rPr>
          <w:sz w:val="14"/>
          <w:szCs w:val="14"/>
        </w:rPr>
      </w:pPr>
      <w:r w:rsidRPr="00605035">
        <w:rPr>
          <w:sz w:val="14"/>
          <w:szCs w:val="14"/>
        </w:rPr>
        <w:t>7.3. Договор составлен в двух экземплярах, имеющих одинаковую юридическую силу, по одному для каждой из Сторон.</w:t>
      </w:r>
    </w:p>
    <w:p w:rsidR="00605035" w:rsidRPr="00605035" w:rsidRDefault="00605035" w:rsidP="00605035">
      <w:pPr>
        <w:ind w:firstLine="709"/>
        <w:rPr>
          <w:sz w:val="14"/>
          <w:szCs w:val="14"/>
        </w:rPr>
      </w:pPr>
      <w:r w:rsidRPr="00605035">
        <w:rPr>
          <w:sz w:val="14"/>
          <w:szCs w:val="14"/>
        </w:rPr>
        <w:t>7.4. Все изменения и дополнения к Договору имеют силу только в том случае, если они совершены в письменной форме и подписаны уполномоченными представителями Сторон. Все и</w:t>
      </w:r>
      <w:r w:rsidRPr="00605035">
        <w:rPr>
          <w:sz w:val="14"/>
          <w:szCs w:val="14"/>
        </w:rPr>
        <w:t>з</w:t>
      </w:r>
      <w:r w:rsidRPr="00605035">
        <w:rPr>
          <w:sz w:val="14"/>
          <w:szCs w:val="14"/>
        </w:rPr>
        <w:t>менения и дополнения к Договору являются его неотъемлемыми частями.</w:t>
      </w:r>
    </w:p>
    <w:p w:rsidR="00605035" w:rsidRPr="00605035" w:rsidRDefault="00605035" w:rsidP="00605035">
      <w:pPr>
        <w:ind w:firstLine="709"/>
        <w:rPr>
          <w:sz w:val="14"/>
          <w:szCs w:val="14"/>
        </w:rPr>
      </w:pPr>
      <w:r w:rsidRPr="00605035">
        <w:rPr>
          <w:sz w:val="14"/>
          <w:szCs w:val="14"/>
        </w:rPr>
        <w:t>7.5. Во всем ином, прямо не предусмотренном в Договоре, отношения Сторон регулирую</w:t>
      </w:r>
      <w:r w:rsidRPr="00605035">
        <w:rPr>
          <w:sz w:val="14"/>
          <w:szCs w:val="14"/>
        </w:rPr>
        <w:t>т</w:t>
      </w:r>
      <w:r w:rsidRPr="00605035">
        <w:rPr>
          <w:sz w:val="14"/>
          <w:szCs w:val="14"/>
        </w:rPr>
        <w:t>ся действующим законодательством Российской Федерации.</w:t>
      </w:r>
    </w:p>
    <w:p w:rsidR="00605035" w:rsidRPr="00605035" w:rsidRDefault="00605035" w:rsidP="00605035">
      <w:pPr>
        <w:suppressAutoHyphens/>
        <w:ind w:right="-1" w:firstLine="709"/>
        <w:rPr>
          <w:sz w:val="14"/>
          <w:szCs w:val="14"/>
        </w:rPr>
      </w:pPr>
    </w:p>
    <w:p w:rsidR="00605035" w:rsidRPr="00605035" w:rsidRDefault="00605035" w:rsidP="00605035">
      <w:pPr>
        <w:suppressAutoHyphens/>
        <w:ind w:right="-1" w:firstLine="709"/>
        <w:rPr>
          <w:b/>
          <w:sz w:val="14"/>
          <w:szCs w:val="14"/>
        </w:rPr>
      </w:pPr>
    </w:p>
    <w:p w:rsidR="00605035" w:rsidRPr="00605035" w:rsidRDefault="00605035" w:rsidP="00605035">
      <w:pPr>
        <w:suppressAutoHyphens/>
        <w:ind w:left="284" w:right="284" w:firstLine="426"/>
        <w:jc w:val="center"/>
        <w:rPr>
          <w:b/>
          <w:sz w:val="14"/>
          <w:szCs w:val="14"/>
        </w:rPr>
      </w:pPr>
      <w:r w:rsidRPr="00605035">
        <w:rPr>
          <w:b/>
          <w:sz w:val="14"/>
          <w:szCs w:val="14"/>
        </w:rPr>
        <w:t xml:space="preserve">8. ЮРИДИЧЕСКИЕ АДРЕСА, ПЛАТЕЖНЫЕ РЕКВИЗИТЫ </w:t>
      </w:r>
    </w:p>
    <w:p w:rsidR="00605035" w:rsidRPr="00605035" w:rsidRDefault="00605035" w:rsidP="00605035">
      <w:pPr>
        <w:jc w:val="center"/>
        <w:rPr>
          <w:b/>
          <w:sz w:val="14"/>
          <w:szCs w:val="14"/>
        </w:rPr>
      </w:pPr>
      <w:r w:rsidRPr="00605035">
        <w:rPr>
          <w:b/>
          <w:sz w:val="14"/>
          <w:szCs w:val="14"/>
        </w:rPr>
        <w:t>И ПОДПИСИ СТОРОН. АДРЕСА И РЕКВИЗИТЫ СТОРОН</w:t>
      </w:r>
    </w:p>
    <w:p w:rsidR="00605035" w:rsidRPr="00605035" w:rsidRDefault="00605035" w:rsidP="00605035">
      <w:pPr>
        <w:jc w:val="center"/>
        <w:rPr>
          <w:b/>
          <w:sz w:val="14"/>
          <w:szCs w:val="14"/>
        </w:rPr>
      </w:pPr>
    </w:p>
    <w:tbl>
      <w:tblPr>
        <w:tblW w:w="9639" w:type="dxa"/>
        <w:tblInd w:w="108" w:type="dxa"/>
        <w:tblLook w:val="01E0"/>
      </w:tblPr>
      <w:tblGrid>
        <w:gridCol w:w="4820"/>
        <w:gridCol w:w="36"/>
        <w:gridCol w:w="4783"/>
      </w:tblGrid>
      <w:tr w:rsidR="00605035" w:rsidRPr="00605035" w:rsidTr="00D64038">
        <w:tc>
          <w:tcPr>
            <w:tcW w:w="4856" w:type="dxa"/>
            <w:gridSpan w:val="2"/>
          </w:tcPr>
          <w:p w:rsidR="00605035" w:rsidRPr="00605035" w:rsidRDefault="00605035" w:rsidP="00D64038">
            <w:pPr>
              <w:ind w:right="-450"/>
              <w:jc w:val="center"/>
              <w:rPr>
                <w:b/>
                <w:sz w:val="14"/>
                <w:szCs w:val="14"/>
              </w:rPr>
            </w:pPr>
            <w:r w:rsidRPr="00605035">
              <w:rPr>
                <w:b/>
                <w:sz w:val="14"/>
                <w:szCs w:val="14"/>
              </w:rPr>
              <w:t>БАНК:</w:t>
            </w:r>
          </w:p>
        </w:tc>
        <w:tc>
          <w:tcPr>
            <w:tcW w:w="4783" w:type="dxa"/>
          </w:tcPr>
          <w:p w:rsidR="00605035" w:rsidRPr="00605035" w:rsidRDefault="00605035" w:rsidP="00D64038">
            <w:pPr>
              <w:ind w:right="-450"/>
              <w:jc w:val="center"/>
              <w:rPr>
                <w:b/>
                <w:sz w:val="14"/>
                <w:szCs w:val="14"/>
              </w:rPr>
            </w:pPr>
            <w:r w:rsidRPr="00605035">
              <w:rPr>
                <w:b/>
                <w:sz w:val="14"/>
                <w:szCs w:val="14"/>
              </w:rPr>
              <w:t>КЛИЕНТ:</w:t>
            </w:r>
          </w:p>
        </w:tc>
      </w:tr>
      <w:tr w:rsidR="00605035" w:rsidRPr="00605035" w:rsidTr="00D64038">
        <w:tblPrEx>
          <w:tblLook w:val="0000"/>
        </w:tblPrEx>
        <w:trPr>
          <w:trHeight w:val="511"/>
        </w:trPr>
        <w:tc>
          <w:tcPr>
            <w:tcW w:w="4820" w:type="dxa"/>
          </w:tcPr>
          <w:p w:rsidR="00605035" w:rsidRPr="00605035" w:rsidRDefault="00605035" w:rsidP="00D64038">
            <w:pPr>
              <w:ind w:right="-450"/>
              <w:rPr>
                <w:sz w:val="14"/>
                <w:szCs w:val="14"/>
              </w:rPr>
            </w:pPr>
            <w:r w:rsidRPr="00605035">
              <w:rPr>
                <w:sz w:val="14"/>
                <w:szCs w:val="14"/>
              </w:rPr>
              <w:t>_______________________________________</w:t>
            </w:r>
          </w:p>
          <w:p w:rsidR="00605035" w:rsidRPr="00605035" w:rsidRDefault="00605035" w:rsidP="00D64038">
            <w:pPr>
              <w:ind w:right="-450"/>
              <w:rPr>
                <w:sz w:val="14"/>
                <w:szCs w:val="14"/>
              </w:rPr>
            </w:pPr>
            <w:r w:rsidRPr="00605035">
              <w:rPr>
                <w:sz w:val="14"/>
                <w:szCs w:val="14"/>
              </w:rPr>
              <w:t>Адрес:_________________________________</w:t>
            </w:r>
          </w:p>
          <w:p w:rsidR="00605035" w:rsidRPr="00605035" w:rsidRDefault="00605035" w:rsidP="00D64038">
            <w:pPr>
              <w:ind w:right="-450"/>
              <w:rPr>
                <w:sz w:val="14"/>
                <w:szCs w:val="14"/>
              </w:rPr>
            </w:pPr>
            <w:r w:rsidRPr="00605035">
              <w:rPr>
                <w:sz w:val="14"/>
                <w:szCs w:val="14"/>
              </w:rPr>
              <w:t>ИНН __________________________________</w:t>
            </w:r>
          </w:p>
          <w:p w:rsidR="00605035" w:rsidRPr="00605035" w:rsidRDefault="00605035" w:rsidP="00D64038">
            <w:pPr>
              <w:ind w:right="-450"/>
              <w:rPr>
                <w:sz w:val="14"/>
                <w:szCs w:val="14"/>
              </w:rPr>
            </w:pPr>
            <w:r w:rsidRPr="00605035">
              <w:rPr>
                <w:sz w:val="14"/>
                <w:szCs w:val="14"/>
              </w:rPr>
              <w:t>БИК __________________________________</w:t>
            </w:r>
          </w:p>
          <w:p w:rsidR="00605035" w:rsidRPr="00605035" w:rsidRDefault="00605035" w:rsidP="00D64038">
            <w:pPr>
              <w:ind w:right="-450"/>
              <w:rPr>
                <w:sz w:val="14"/>
                <w:szCs w:val="14"/>
              </w:rPr>
            </w:pPr>
            <w:r w:rsidRPr="00605035">
              <w:rPr>
                <w:sz w:val="14"/>
                <w:szCs w:val="14"/>
              </w:rPr>
              <w:t>К/С ___________________________________</w:t>
            </w:r>
          </w:p>
          <w:p w:rsidR="00605035" w:rsidRPr="00605035" w:rsidRDefault="00605035" w:rsidP="00D64038">
            <w:pPr>
              <w:ind w:right="-450"/>
              <w:rPr>
                <w:sz w:val="14"/>
                <w:szCs w:val="14"/>
              </w:rPr>
            </w:pPr>
          </w:p>
          <w:p w:rsidR="00605035" w:rsidRPr="00605035" w:rsidRDefault="00605035" w:rsidP="00D64038">
            <w:pPr>
              <w:ind w:right="-450"/>
              <w:rPr>
                <w:sz w:val="14"/>
                <w:szCs w:val="14"/>
              </w:rPr>
            </w:pPr>
            <w:r w:rsidRPr="00605035">
              <w:rPr>
                <w:sz w:val="14"/>
                <w:szCs w:val="14"/>
              </w:rPr>
              <w:lastRenderedPageBreak/>
              <w:t>Руководитель _____________________________</w:t>
            </w:r>
          </w:p>
          <w:p w:rsidR="00605035" w:rsidRPr="00605035" w:rsidRDefault="00605035" w:rsidP="00D64038">
            <w:pPr>
              <w:ind w:right="-450"/>
              <w:rPr>
                <w:sz w:val="14"/>
                <w:szCs w:val="14"/>
              </w:rPr>
            </w:pPr>
            <w:r w:rsidRPr="00605035">
              <w:rPr>
                <w:sz w:val="14"/>
                <w:szCs w:val="14"/>
              </w:rPr>
              <w:t>                                                   (подпись)                           (расшифровка подписи)</w:t>
            </w:r>
          </w:p>
          <w:p w:rsidR="00605035" w:rsidRPr="00605035" w:rsidRDefault="00605035" w:rsidP="00D64038">
            <w:pPr>
              <w:ind w:right="-70"/>
              <w:rPr>
                <w:sz w:val="14"/>
                <w:szCs w:val="14"/>
              </w:rPr>
            </w:pPr>
          </w:p>
          <w:p w:rsidR="00605035" w:rsidRPr="00605035" w:rsidRDefault="00605035" w:rsidP="00D64038">
            <w:pPr>
              <w:ind w:right="-70"/>
              <w:rPr>
                <w:sz w:val="14"/>
                <w:szCs w:val="14"/>
              </w:rPr>
            </w:pPr>
            <w:r w:rsidRPr="00605035">
              <w:rPr>
                <w:sz w:val="14"/>
                <w:szCs w:val="14"/>
              </w:rPr>
              <w:t>М.П.</w:t>
            </w:r>
          </w:p>
          <w:p w:rsidR="00605035" w:rsidRPr="00605035" w:rsidRDefault="00605035" w:rsidP="00D64038">
            <w:pPr>
              <w:ind w:right="-70"/>
              <w:jc w:val="center"/>
              <w:rPr>
                <w:sz w:val="14"/>
                <w:szCs w:val="14"/>
              </w:rPr>
            </w:pPr>
          </w:p>
          <w:p w:rsidR="00605035" w:rsidRPr="00605035" w:rsidRDefault="00605035" w:rsidP="00D64038">
            <w:pPr>
              <w:ind w:right="284"/>
              <w:rPr>
                <w:sz w:val="14"/>
                <w:szCs w:val="14"/>
              </w:rPr>
            </w:pPr>
            <w:r w:rsidRPr="00605035">
              <w:rPr>
                <w:sz w:val="14"/>
                <w:szCs w:val="14"/>
              </w:rPr>
              <w:t>Главный бухгалтер _______________________________</w:t>
            </w:r>
          </w:p>
          <w:p w:rsidR="00605035" w:rsidRPr="00605035" w:rsidRDefault="00605035" w:rsidP="00D64038">
            <w:pPr>
              <w:ind w:right="-450"/>
              <w:rPr>
                <w:sz w:val="14"/>
                <w:szCs w:val="14"/>
              </w:rPr>
            </w:pPr>
            <w:r w:rsidRPr="00605035">
              <w:rPr>
                <w:sz w:val="14"/>
                <w:szCs w:val="14"/>
              </w:rPr>
              <w:t>                                                   (подпись)                           (расшифровка подписи)</w:t>
            </w:r>
          </w:p>
          <w:p w:rsidR="00605035" w:rsidRPr="00605035" w:rsidRDefault="00605035" w:rsidP="00D64038">
            <w:pPr>
              <w:ind w:right="284"/>
              <w:rPr>
                <w:sz w:val="14"/>
                <w:szCs w:val="14"/>
              </w:rPr>
            </w:pPr>
          </w:p>
        </w:tc>
        <w:tc>
          <w:tcPr>
            <w:tcW w:w="4819" w:type="dxa"/>
            <w:gridSpan w:val="2"/>
          </w:tcPr>
          <w:p w:rsidR="00605035" w:rsidRPr="00605035" w:rsidRDefault="00605035" w:rsidP="00D64038">
            <w:pPr>
              <w:ind w:right="284" w:firstLine="71"/>
              <w:rPr>
                <w:sz w:val="14"/>
                <w:szCs w:val="14"/>
              </w:rPr>
            </w:pPr>
            <w:r w:rsidRPr="00605035">
              <w:rPr>
                <w:sz w:val="14"/>
                <w:szCs w:val="14"/>
              </w:rPr>
              <w:lastRenderedPageBreak/>
              <w:t>______________________________________</w:t>
            </w:r>
          </w:p>
          <w:p w:rsidR="00605035" w:rsidRPr="00605035" w:rsidRDefault="00605035" w:rsidP="00D64038">
            <w:pPr>
              <w:ind w:right="284" w:firstLine="71"/>
              <w:rPr>
                <w:sz w:val="14"/>
                <w:szCs w:val="14"/>
              </w:rPr>
            </w:pPr>
            <w:r w:rsidRPr="00605035">
              <w:rPr>
                <w:sz w:val="14"/>
                <w:szCs w:val="14"/>
              </w:rPr>
              <w:t>______________________________________</w:t>
            </w:r>
          </w:p>
          <w:p w:rsidR="00605035" w:rsidRPr="00605035" w:rsidRDefault="00605035" w:rsidP="00D64038">
            <w:pPr>
              <w:ind w:right="284" w:firstLine="71"/>
              <w:rPr>
                <w:sz w:val="14"/>
                <w:szCs w:val="14"/>
              </w:rPr>
            </w:pPr>
            <w:r w:rsidRPr="00605035">
              <w:rPr>
                <w:sz w:val="14"/>
                <w:szCs w:val="14"/>
              </w:rPr>
              <w:t>______________________________________</w:t>
            </w:r>
          </w:p>
          <w:p w:rsidR="00605035" w:rsidRPr="00605035" w:rsidRDefault="00605035" w:rsidP="00D64038">
            <w:pPr>
              <w:ind w:right="284" w:firstLine="71"/>
              <w:rPr>
                <w:sz w:val="14"/>
                <w:szCs w:val="14"/>
              </w:rPr>
            </w:pPr>
            <w:r w:rsidRPr="00605035">
              <w:rPr>
                <w:sz w:val="14"/>
                <w:szCs w:val="14"/>
              </w:rPr>
              <w:t>______________________________________</w:t>
            </w:r>
          </w:p>
          <w:p w:rsidR="00605035" w:rsidRPr="00605035" w:rsidRDefault="00605035" w:rsidP="00D64038">
            <w:pPr>
              <w:ind w:right="284" w:firstLine="71"/>
              <w:rPr>
                <w:sz w:val="14"/>
                <w:szCs w:val="14"/>
              </w:rPr>
            </w:pPr>
            <w:r w:rsidRPr="00605035">
              <w:rPr>
                <w:sz w:val="14"/>
                <w:szCs w:val="14"/>
              </w:rPr>
              <w:t>______________________________________</w:t>
            </w:r>
          </w:p>
          <w:p w:rsidR="00605035" w:rsidRPr="00605035" w:rsidRDefault="00605035" w:rsidP="00D64038">
            <w:pPr>
              <w:ind w:right="284" w:firstLine="71"/>
              <w:rPr>
                <w:sz w:val="14"/>
                <w:szCs w:val="14"/>
              </w:rPr>
            </w:pPr>
          </w:p>
          <w:p w:rsidR="00605035" w:rsidRPr="00605035" w:rsidRDefault="00605035" w:rsidP="00D64038">
            <w:pPr>
              <w:ind w:right="-450"/>
              <w:rPr>
                <w:sz w:val="14"/>
                <w:szCs w:val="14"/>
              </w:rPr>
            </w:pPr>
            <w:r w:rsidRPr="00605035">
              <w:rPr>
                <w:sz w:val="14"/>
                <w:szCs w:val="14"/>
              </w:rPr>
              <w:lastRenderedPageBreak/>
              <w:t>Руководитель _____________________________</w:t>
            </w:r>
          </w:p>
          <w:p w:rsidR="00605035" w:rsidRPr="00605035" w:rsidRDefault="00605035" w:rsidP="00D64038">
            <w:pPr>
              <w:ind w:right="-450"/>
              <w:rPr>
                <w:sz w:val="14"/>
                <w:szCs w:val="14"/>
              </w:rPr>
            </w:pPr>
            <w:r w:rsidRPr="00605035">
              <w:rPr>
                <w:sz w:val="14"/>
                <w:szCs w:val="14"/>
              </w:rPr>
              <w:t>                                                   (подпись)                           (расшифровка подписи)</w:t>
            </w:r>
          </w:p>
          <w:p w:rsidR="00605035" w:rsidRPr="00605035" w:rsidRDefault="00605035" w:rsidP="00D64038">
            <w:pPr>
              <w:ind w:right="-70"/>
              <w:jc w:val="center"/>
              <w:rPr>
                <w:sz w:val="14"/>
                <w:szCs w:val="14"/>
              </w:rPr>
            </w:pPr>
          </w:p>
          <w:p w:rsidR="00605035" w:rsidRPr="00605035" w:rsidRDefault="00605035" w:rsidP="00D64038">
            <w:pPr>
              <w:ind w:right="-70"/>
              <w:rPr>
                <w:sz w:val="14"/>
                <w:szCs w:val="14"/>
              </w:rPr>
            </w:pPr>
            <w:r w:rsidRPr="00605035">
              <w:rPr>
                <w:sz w:val="14"/>
                <w:szCs w:val="14"/>
              </w:rPr>
              <w:t>М.П.</w:t>
            </w:r>
          </w:p>
          <w:p w:rsidR="00605035" w:rsidRPr="00605035" w:rsidRDefault="00605035" w:rsidP="00D64038">
            <w:pPr>
              <w:ind w:right="-70"/>
              <w:rPr>
                <w:sz w:val="14"/>
                <w:szCs w:val="14"/>
              </w:rPr>
            </w:pPr>
          </w:p>
          <w:p w:rsidR="00605035" w:rsidRPr="00605035" w:rsidRDefault="00605035" w:rsidP="00D64038">
            <w:pPr>
              <w:ind w:right="284"/>
              <w:rPr>
                <w:sz w:val="14"/>
                <w:szCs w:val="14"/>
              </w:rPr>
            </w:pPr>
            <w:r w:rsidRPr="00605035">
              <w:rPr>
                <w:sz w:val="14"/>
                <w:szCs w:val="14"/>
              </w:rPr>
              <w:t>Главный бухгалтер _______________________________</w:t>
            </w:r>
          </w:p>
          <w:p w:rsidR="00605035" w:rsidRPr="00605035" w:rsidRDefault="00605035" w:rsidP="00D64038">
            <w:pPr>
              <w:ind w:right="-450"/>
              <w:rPr>
                <w:sz w:val="14"/>
                <w:szCs w:val="14"/>
              </w:rPr>
            </w:pPr>
            <w:r w:rsidRPr="00605035">
              <w:rPr>
                <w:sz w:val="14"/>
                <w:szCs w:val="14"/>
              </w:rPr>
              <w:t>                                                   (подпись)                           (расшифровка подписи)</w:t>
            </w:r>
          </w:p>
          <w:p w:rsidR="00605035" w:rsidRPr="00605035" w:rsidRDefault="00605035" w:rsidP="00D64038">
            <w:pPr>
              <w:ind w:right="284" w:firstLine="71"/>
              <w:rPr>
                <w:sz w:val="14"/>
                <w:szCs w:val="14"/>
              </w:rPr>
            </w:pPr>
          </w:p>
        </w:tc>
      </w:tr>
    </w:tbl>
    <w:p w:rsidR="009C7613" w:rsidRPr="00605035" w:rsidRDefault="009C7613">
      <w:pPr>
        <w:rPr>
          <w:sz w:val="14"/>
          <w:szCs w:val="14"/>
        </w:rPr>
      </w:pPr>
    </w:p>
    <w:sectPr w:rsidR="009C7613" w:rsidRPr="00605035" w:rsidSect="009C7613">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20002A87" w:usb1="00000000" w:usb2="00000000" w:usb3="00000000" w:csb0="000001FF" w:csb1="00000000"/>
  </w:font>
  <w:font w:name="Arial">
    <w:panose1 w:val="020B0604020202020204"/>
    <w:charset w:val="CC"/>
    <w:family w:val="swiss"/>
    <w:pitch w:val="variable"/>
    <w:sig w:usb0="20002A87" w:usb1="00000000" w:usb2="00000000"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08"/>
  <w:characterSpacingControl w:val="doNotCompress"/>
  <w:compat/>
  <w:rsids>
    <w:rsidRoot w:val="00605035"/>
    <w:rsid w:val="00605035"/>
    <w:rsid w:val="006E74AF"/>
    <w:rsid w:val="009C7613"/>
    <w:rsid w:val="00C81BF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05035"/>
    <w:pPr>
      <w:spacing w:after="0" w:line="240" w:lineRule="auto"/>
      <w:jc w:val="both"/>
    </w:pPr>
    <w:rPr>
      <w:rFonts w:ascii="Times New Roman" w:eastAsia="Times New Roman" w:hAnsi="Times New Roman" w:cs="Times New Roman"/>
      <w:sz w:val="24"/>
      <w:szCs w:val="20"/>
      <w:lang w:eastAsia="ru-RU"/>
    </w:rPr>
  </w:style>
  <w:style w:type="paragraph" w:styleId="2">
    <w:name w:val="heading 2"/>
    <w:basedOn w:val="a"/>
    <w:next w:val="a"/>
    <w:link w:val="20"/>
    <w:autoRedefine/>
    <w:uiPriority w:val="99"/>
    <w:qFormat/>
    <w:rsid w:val="00605035"/>
    <w:pPr>
      <w:keepNext/>
      <w:jc w:val="center"/>
      <w:outlineLvl w:val="1"/>
    </w:pPr>
    <w:rPr>
      <w:b/>
      <w:caps/>
      <w:color w:val="000000"/>
      <w:sz w:val="20"/>
      <w:szCs w:val="22"/>
      <w:lang/>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rsid w:val="00605035"/>
    <w:rPr>
      <w:rFonts w:ascii="Times New Roman" w:eastAsia="Times New Roman" w:hAnsi="Times New Roman" w:cs="Times New Roman"/>
      <w:b/>
      <w:caps/>
      <w:color w:val="000000"/>
      <w:sz w:val="20"/>
      <w:lang/>
    </w:rPr>
  </w:style>
  <w:style w:type="paragraph" w:styleId="a3">
    <w:name w:val="caption"/>
    <w:basedOn w:val="a"/>
    <w:uiPriority w:val="99"/>
    <w:qFormat/>
    <w:rsid w:val="00605035"/>
    <w:pPr>
      <w:jc w:val="center"/>
    </w:pPr>
    <w:rPr>
      <w:b/>
    </w:rPr>
  </w:style>
  <w:style w:type="paragraph" w:customStyle="1" w:styleId="ConsPlusNormal">
    <w:name w:val="ConsPlusNormal"/>
    <w:rsid w:val="00605035"/>
    <w:pPr>
      <w:autoSpaceDE w:val="0"/>
      <w:autoSpaceDN w:val="0"/>
      <w:adjustRightInd w:val="0"/>
      <w:spacing w:after="0" w:line="240" w:lineRule="auto"/>
      <w:ind w:firstLine="720"/>
    </w:pPr>
    <w:rPr>
      <w:rFonts w:ascii="Arial" w:eastAsia="Times New Roman" w:hAnsi="Arial" w:cs="Arial"/>
      <w:lang w:eastAsia="ru-RU"/>
    </w:rPr>
  </w:style>
  <w:style w:type="paragraph" w:styleId="a4">
    <w:name w:val="Title"/>
    <w:basedOn w:val="a"/>
    <w:link w:val="a5"/>
    <w:uiPriority w:val="99"/>
    <w:qFormat/>
    <w:rsid w:val="00605035"/>
    <w:pPr>
      <w:jc w:val="center"/>
    </w:pPr>
    <w:rPr>
      <w:b/>
    </w:rPr>
  </w:style>
  <w:style w:type="character" w:customStyle="1" w:styleId="a5">
    <w:name w:val="Название Знак"/>
    <w:basedOn w:val="a0"/>
    <w:link w:val="a4"/>
    <w:uiPriority w:val="99"/>
    <w:rsid w:val="00605035"/>
    <w:rPr>
      <w:rFonts w:ascii="Times New Roman" w:eastAsia="Times New Roman" w:hAnsi="Times New Roman" w:cs="Times New Roman"/>
      <w:b/>
      <w:sz w:val="24"/>
      <w:szCs w:val="20"/>
      <w:lang w:eastAsia="ru-RU"/>
    </w:rPr>
  </w:style>
  <w:style w:type="paragraph" w:customStyle="1" w:styleId="4">
    <w:name w:val="заголовок 4"/>
    <w:basedOn w:val="a"/>
    <w:next w:val="a"/>
    <w:uiPriority w:val="99"/>
    <w:rsid w:val="00605035"/>
    <w:pPr>
      <w:keepNext/>
      <w:ind w:left="284" w:right="284" w:firstLine="426"/>
      <w:jc w:val="center"/>
    </w:pPr>
    <w:rPr>
      <w:rFonts w:ascii="Arial" w:hAnsi="Arial"/>
      <w:b/>
      <w:sz w:val="16"/>
    </w:rPr>
  </w:style>
  <w:style w:type="paragraph" w:customStyle="1" w:styleId="Style10">
    <w:name w:val="Style10"/>
    <w:basedOn w:val="a"/>
    <w:rsid w:val="00605035"/>
    <w:pPr>
      <w:widowControl w:val="0"/>
      <w:autoSpaceDE w:val="0"/>
      <w:autoSpaceDN w:val="0"/>
      <w:adjustRightInd w:val="0"/>
      <w:spacing w:line="182" w:lineRule="exact"/>
      <w:ind w:firstLine="557"/>
    </w:pPr>
    <w:rPr>
      <w:rFonts w:ascii="Arial Narrow" w:hAnsi="Arial Narrow"/>
      <w:szCs w:val="24"/>
    </w:rPr>
  </w:style>
  <w:style w:type="character" w:customStyle="1" w:styleId="FontStyle35">
    <w:name w:val="Font Style35"/>
    <w:rsid w:val="00605035"/>
    <w:rPr>
      <w:rFonts w:ascii="Arial Narrow" w:hAnsi="Arial Narrow" w:cs="Arial Narrow"/>
      <w:b/>
      <w:bCs/>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consultantplus://offline/ref=C6FD6639B152F9EB29462D322C0F772BD7A7CD23509003E37510F366D04FD320DF9895FA5509E0B724mF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3805</Words>
  <Characters>21689</Characters>
  <Application>Microsoft Office Word</Application>
  <DocSecurity>0</DocSecurity>
  <Lines>180</Lines>
  <Paragraphs>50</Paragraphs>
  <ScaleCrop>false</ScaleCrop>
  <Company/>
  <LinksUpToDate>false</LinksUpToDate>
  <CharactersWithSpaces>25444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lebedeva.na</dc:creator>
  <cp:lastModifiedBy>lebedeva.na</cp:lastModifiedBy>
  <cp:revision>1</cp:revision>
  <dcterms:created xsi:type="dcterms:W3CDTF">2017-07-27T12:49:00Z</dcterms:created>
  <dcterms:modified xsi:type="dcterms:W3CDTF">2017-07-27T12:50:00Z</dcterms:modified>
</cp:coreProperties>
</file>